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B45151" w14:textId="77777777" w:rsidR="007C6EC4" w:rsidRPr="003A6B8F" w:rsidRDefault="007C6EC4" w:rsidP="001C6F8C">
      <w:pPr>
        <w:pStyle w:val="wCoverDate"/>
        <w:widowControl w:val="0"/>
        <w:pBdr>
          <w:bottom w:val="single" w:sz="12" w:space="1" w:color="auto"/>
        </w:pBdr>
        <w:spacing w:line="276" w:lineRule="auto"/>
        <w:rPr>
          <w:b w:val="0"/>
          <w:bCs w:val="0"/>
        </w:rPr>
      </w:pPr>
    </w:p>
    <w:sdt>
      <w:sdtPr>
        <w:rPr>
          <w:b w:val="0"/>
          <w:bCs w:val="0"/>
          <w:sz w:val="22"/>
          <w:szCs w:val="22"/>
        </w:rPr>
        <w:id w:val="-2113811673"/>
        <w:docPartObj>
          <w:docPartGallery w:val="Cover Pages"/>
          <w:docPartUnique/>
        </w:docPartObj>
      </w:sdtPr>
      <w:sdtEndPr>
        <w:rPr>
          <w:b/>
          <w:bCs/>
        </w:rPr>
      </w:sdtEndPr>
      <w:sdtContent>
        <w:p w14:paraId="334AE50E" w14:textId="5B420EDE" w:rsidR="002D2BA2" w:rsidRPr="003A6B8F" w:rsidRDefault="002D2BA2" w:rsidP="001C6F8C">
          <w:pPr>
            <w:pStyle w:val="wCoverTitle1"/>
            <w:spacing w:line="276" w:lineRule="auto"/>
          </w:pPr>
        </w:p>
        <w:p w14:paraId="1C790E26" w14:textId="77777777" w:rsidR="007C6EC4" w:rsidRPr="003A6B8F" w:rsidRDefault="007C6EC4" w:rsidP="001C6F8C">
          <w:pPr>
            <w:pStyle w:val="wCoverTitle1"/>
            <w:widowControl w:val="0"/>
            <w:spacing w:line="276" w:lineRule="auto"/>
          </w:pPr>
        </w:p>
        <w:p w14:paraId="14DF57E7" w14:textId="3648421F" w:rsidR="00A80BDA" w:rsidRPr="003A6B8F" w:rsidRDefault="00A80BDA" w:rsidP="001C6F8C">
          <w:pPr>
            <w:pStyle w:val="wCoverCenter"/>
            <w:widowControl w:val="0"/>
            <w:spacing w:line="276" w:lineRule="auto"/>
            <w:rPr>
              <w:b/>
              <w:bCs/>
              <w:sz w:val="32"/>
              <w:szCs w:val="32"/>
            </w:rPr>
          </w:pPr>
          <w:r w:rsidRPr="003A6B8F">
            <w:rPr>
              <w:b/>
              <w:bCs/>
              <w:sz w:val="32"/>
              <w:szCs w:val="32"/>
            </w:rPr>
            <w:t xml:space="preserve">RÁMCOVÁ DOHODA </w:t>
          </w:r>
          <w:r w:rsidR="004E77C5" w:rsidRPr="003A6B8F">
            <w:rPr>
              <w:b/>
              <w:bCs/>
              <w:sz w:val="32"/>
              <w:szCs w:val="32"/>
            </w:rPr>
            <w:br/>
          </w:r>
          <w:r w:rsidRPr="003A6B8F">
            <w:rPr>
              <w:b/>
              <w:bCs/>
              <w:sz w:val="32"/>
              <w:szCs w:val="32"/>
            </w:rPr>
            <w:t xml:space="preserve">O ZDRUŽENEJ DODÁVKE ELEKTRINY </w:t>
          </w:r>
        </w:p>
        <w:p w14:paraId="6529A272" w14:textId="2CEBDCF7" w:rsidR="004E77C5" w:rsidRPr="003A6B8F" w:rsidRDefault="004E77C5" w:rsidP="001C6F8C">
          <w:pPr>
            <w:pStyle w:val="wCoverCenter"/>
            <w:widowControl w:val="0"/>
            <w:spacing w:after="0" w:line="276" w:lineRule="auto"/>
          </w:pPr>
          <w:r w:rsidRPr="003A6B8F">
            <w:t xml:space="preserve">medzi </w:t>
          </w:r>
          <w:r w:rsidRPr="003A6B8F">
            <w:br/>
          </w:r>
          <w:r w:rsidRPr="003A6B8F">
            <w:br/>
          </w:r>
          <w:r w:rsidR="002B4B93" w:rsidRPr="003A6B8F">
            <w:rPr>
              <w:b/>
              <w:sz w:val="28"/>
              <w:szCs w:val="28"/>
              <w:shd w:val="clear" w:color="auto" w:fill="FFFFFF" w:themeFill="background1"/>
            </w:rPr>
            <w:t>Mesto Košice</w:t>
          </w:r>
        </w:p>
        <w:p w14:paraId="0949D7DE" w14:textId="31D0ACAB" w:rsidR="004E77C5" w:rsidRPr="003A6B8F" w:rsidRDefault="004E77C5" w:rsidP="001C6F8C">
          <w:pPr>
            <w:pStyle w:val="wCoverRole"/>
            <w:widowControl w:val="0"/>
            <w:spacing w:after="0" w:line="276" w:lineRule="auto"/>
          </w:pPr>
          <w:r w:rsidRPr="003A6B8F">
            <w:br/>
            <w:t xml:space="preserve">ako </w:t>
          </w:r>
          <w:r w:rsidR="002B4B93" w:rsidRPr="003A6B8F">
            <w:t>Objednávateľom</w:t>
          </w:r>
        </w:p>
        <w:p w14:paraId="70EB1B10" w14:textId="77777777" w:rsidR="004E77C5" w:rsidRPr="003A6B8F" w:rsidRDefault="004E77C5" w:rsidP="001C6F8C">
          <w:pPr>
            <w:pStyle w:val="wCoverRole"/>
            <w:widowControl w:val="0"/>
            <w:spacing w:line="276" w:lineRule="auto"/>
          </w:pPr>
          <w:r w:rsidRPr="003A6B8F">
            <w:br/>
            <w:t>a</w:t>
          </w:r>
        </w:p>
        <w:p w14:paraId="067A3698" w14:textId="77777777" w:rsidR="004E77C5" w:rsidRPr="003A6B8F" w:rsidRDefault="004E77C5" w:rsidP="001C6F8C">
          <w:pPr>
            <w:pStyle w:val="wCoverParties"/>
            <w:widowControl w:val="0"/>
            <w:spacing w:line="276" w:lineRule="auto"/>
          </w:pPr>
          <w:r w:rsidRPr="00C90461">
            <w:t>[●]</w:t>
          </w:r>
        </w:p>
        <w:p w14:paraId="198D0969" w14:textId="6E38007D" w:rsidR="004E77C5" w:rsidRPr="003A6B8F" w:rsidRDefault="004E77C5" w:rsidP="001C6F8C">
          <w:pPr>
            <w:pStyle w:val="wCoverRole"/>
            <w:widowControl w:val="0"/>
            <w:spacing w:line="276" w:lineRule="auto"/>
          </w:pPr>
          <w:r w:rsidRPr="003A6B8F">
            <w:t>ako Dodávateľ</w:t>
          </w:r>
          <w:r w:rsidR="002B4B93" w:rsidRPr="003A6B8F">
            <w:t>om</w:t>
          </w:r>
          <w:r w:rsidRPr="003A6B8F">
            <w:t xml:space="preserve"> </w:t>
          </w:r>
        </w:p>
        <w:p w14:paraId="7BE0E51B" w14:textId="77777777" w:rsidR="007C6EC4" w:rsidRPr="003A6B8F" w:rsidRDefault="007C6EC4" w:rsidP="001C6F8C">
          <w:pPr>
            <w:pStyle w:val="wCoverRole"/>
            <w:widowControl w:val="0"/>
            <w:spacing w:line="276" w:lineRule="auto"/>
          </w:pPr>
        </w:p>
        <w:p w14:paraId="7DC235F7" w14:textId="1041511D" w:rsidR="007C6EC4" w:rsidRPr="003A6B8F" w:rsidRDefault="007C6EC4" w:rsidP="001C6F8C">
          <w:pPr>
            <w:pStyle w:val="wCoverDate"/>
            <w:widowControl w:val="0"/>
            <w:spacing w:after="0" w:line="276" w:lineRule="auto"/>
          </w:pPr>
          <w:r w:rsidRPr="003A6B8F">
            <w:t>__________________________________________________________________________________</w:t>
          </w:r>
        </w:p>
        <w:p w14:paraId="1E9D39FF" w14:textId="77777777" w:rsidR="007C6EC4" w:rsidRPr="003A6B8F" w:rsidRDefault="007C6EC4" w:rsidP="001C6F8C">
          <w:pPr>
            <w:pStyle w:val="wCoverRole"/>
            <w:widowControl w:val="0"/>
            <w:spacing w:line="276" w:lineRule="auto"/>
          </w:pPr>
        </w:p>
        <w:p w14:paraId="1E673B27" w14:textId="77777777" w:rsidR="007C6EC4" w:rsidRPr="003A6B8F" w:rsidRDefault="00C45CE6" w:rsidP="001C6F8C">
          <w:pPr>
            <w:pStyle w:val="wLeftB"/>
            <w:keepNext w:val="0"/>
            <w:widowControl w:val="0"/>
            <w:spacing w:line="276" w:lineRule="auto"/>
            <w:jc w:val="both"/>
          </w:pPr>
        </w:p>
      </w:sdtContent>
    </w:sdt>
    <w:p w14:paraId="4BEC9FF1" w14:textId="77777777" w:rsidR="007C6EC4" w:rsidRPr="003A6B8F" w:rsidRDefault="007C6EC4" w:rsidP="001C6F8C">
      <w:pPr>
        <w:pStyle w:val="wLeftB"/>
        <w:keepNext w:val="0"/>
        <w:widowControl w:val="0"/>
        <w:spacing w:line="276" w:lineRule="auto"/>
        <w:jc w:val="both"/>
      </w:pPr>
      <w:r w:rsidRPr="003A6B8F">
        <w:t xml:space="preserve"> </w:t>
      </w:r>
    </w:p>
    <w:p w14:paraId="2F48652D" w14:textId="77777777" w:rsidR="007C6EC4" w:rsidRPr="003A6B8F" w:rsidRDefault="007C6EC4" w:rsidP="001C6F8C">
      <w:pPr>
        <w:spacing w:after="160" w:line="276" w:lineRule="auto"/>
        <w:rPr>
          <w:b/>
        </w:rPr>
      </w:pPr>
      <w:r w:rsidRPr="003A6B8F">
        <w:br w:type="page"/>
      </w:r>
    </w:p>
    <w:p w14:paraId="40BFC1C0" w14:textId="77777777" w:rsidR="00546360" w:rsidRDefault="009455AE" w:rsidP="001C6F8C">
      <w:pPr>
        <w:pStyle w:val="wLeftB"/>
        <w:keepNext w:val="0"/>
        <w:widowControl w:val="0"/>
        <w:spacing w:line="276" w:lineRule="auto"/>
        <w:jc w:val="both"/>
      </w:pPr>
      <w:r w:rsidRPr="003A6B8F">
        <w:lastRenderedPageBreak/>
        <w:t xml:space="preserve">Táto </w:t>
      </w:r>
      <w:r w:rsidR="00A80BDA" w:rsidRPr="003A6B8F">
        <w:t xml:space="preserve">RÁMCOVÁ DOHODA O ZDRUŽENEJ DODÁVKE ELEKTRINY </w:t>
      </w:r>
    </w:p>
    <w:p w14:paraId="73F988E1" w14:textId="77777777" w:rsidR="009A16CD" w:rsidRDefault="009455AE" w:rsidP="001C6F8C">
      <w:pPr>
        <w:pStyle w:val="wLeftB"/>
        <w:keepNext w:val="0"/>
        <w:widowControl w:val="0"/>
        <w:suppressAutoHyphens/>
        <w:spacing w:line="276" w:lineRule="auto"/>
        <w:jc w:val="both"/>
      </w:pPr>
      <w:r w:rsidRPr="003A6B8F">
        <w:rPr>
          <w:b w:val="0"/>
        </w:rPr>
        <w:t>(ďalej len „</w:t>
      </w:r>
      <w:r w:rsidRPr="003A6B8F">
        <w:t>Zmluva</w:t>
      </w:r>
      <w:r w:rsidRPr="003A6B8F">
        <w:rPr>
          <w:b w:val="0"/>
        </w:rPr>
        <w:t>“)</w:t>
      </w:r>
      <w:r w:rsidR="00B56B7D" w:rsidRPr="003A6B8F">
        <w:t xml:space="preserve"> </w:t>
      </w:r>
    </w:p>
    <w:p w14:paraId="1BD08335" w14:textId="0A18C991" w:rsidR="0016600F" w:rsidRPr="003A6B8F" w:rsidRDefault="009455AE" w:rsidP="001C6F8C">
      <w:pPr>
        <w:pStyle w:val="wLeftB"/>
        <w:keepNext w:val="0"/>
        <w:widowControl w:val="0"/>
        <w:suppressAutoHyphens/>
        <w:spacing w:line="276" w:lineRule="auto"/>
        <w:jc w:val="both"/>
        <w:rPr>
          <w:b w:val="0"/>
        </w:rPr>
      </w:pPr>
      <w:r w:rsidRPr="003A6B8F">
        <w:rPr>
          <w:b w:val="0"/>
        </w:rPr>
        <w:t xml:space="preserve">je uzatvorená </w:t>
      </w:r>
      <w:r w:rsidR="00355CA4" w:rsidRPr="003A6B8F">
        <w:rPr>
          <w:b w:val="0"/>
        </w:rPr>
        <w:t>podľa ustanoven</w:t>
      </w:r>
      <w:r w:rsidR="0088422D" w:rsidRPr="003A6B8F">
        <w:rPr>
          <w:b w:val="0"/>
        </w:rPr>
        <w:t>ia</w:t>
      </w:r>
      <w:r w:rsidR="00355CA4" w:rsidRPr="003A6B8F">
        <w:rPr>
          <w:b w:val="0"/>
        </w:rPr>
        <w:t xml:space="preserve"> § 269 ods. 2 zákona č. 513/1991 Zb. Obchodný zákonník v znení neskorších predpisov</w:t>
      </w:r>
      <w:r w:rsidR="00A80BDA" w:rsidRPr="003A6B8F">
        <w:rPr>
          <w:b w:val="0"/>
        </w:rPr>
        <w:t>, ustanovenia § 83 zákona č 343/2015 Z. z. o verejnom obstarávaní a o</w:t>
      </w:r>
      <w:r w:rsidR="00B454BC" w:rsidRPr="003A6B8F">
        <w:rPr>
          <w:b w:val="0"/>
        </w:rPr>
        <w:t> </w:t>
      </w:r>
      <w:r w:rsidR="00A80BDA" w:rsidRPr="003A6B8F">
        <w:rPr>
          <w:b w:val="0"/>
        </w:rPr>
        <w:t>zmene</w:t>
      </w:r>
      <w:r w:rsidR="00B454BC" w:rsidRPr="003A6B8F">
        <w:rPr>
          <w:b w:val="0"/>
        </w:rPr>
        <w:br/>
      </w:r>
      <w:r w:rsidR="00A80BDA" w:rsidRPr="003A6B8F">
        <w:rPr>
          <w:b w:val="0"/>
        </w:rPr>
        <w:t>a doplnení niektorých zákonov v znení neskorších predpisov</w:t>
      </w:r>
      <w:r w:rsidR="00B66656" w:rsidRPr="003A6B8F">
        <w:rPr>
          <w:b w:val="0"/>
        </w:rPr>
        <w:t xml:space="preserve"> </w:t>
      </w:r>
      <w:r w:rsidR="00A80BDA" w:rsidRPr="003A6B8F">
        <w:rPr>
          <w:b w:val="0"/>
        </w:rPr>
        <w:t>a zákona č. 251/2012 Z. z. o</w:t>
      </w:r>
      <w:r w:rsidR="00B454BC" w:rsidRPr="003A6B8F">
        <w:rPr>
          <w:b w:val="0"/>
        </w:rPr>
        <w:t> </w:t>
      </w:r>
      <w:r w:rsidR="00A80BDA" w:rsidRPr="003A6B8F">
        <w:rPr>
          <w:b w:val="0"/>
        </w:rPr>
        <w:t>energetike</w:t>
      </w:r>
      <w:r w:rsidR="00B454BC" w:rsidRPr="003A6B8F">
        <w:rPr>
          <w:b w:val="0"/>
        </w:rPr>
        <w:br/>
      </w:r>
      <w:r w:rsidR="00A80BDA" w:rsidRPr="003A6B8F">
        <w:rPr>
          <w:b w:val="0"/>
        </w:rPr>
        <w:t xml:space="preserve">a o zmene niektorých zákonov </w:t>
      </w:r>
      <w:r w:rsidR="00B66656" w:rsidRPr="003A6B8F">
        <w:rPr>
          <w:b w:val="0"/>
        </w:rPr>
        <w:t>medzi nasledovnými zmluvnými stranami</w:t>
      </w:r>
      <w:r w:rsidRPr="003A6B8F">
        <w:rPr>
          <w:b w:val="0"/>
        </w:rPr>
        <w:t>:</w:t>
      </w:r>
    </w:p>
    <w:p w14:paraId="7E80E3C9" w14:textId="77777777" w:rsidR="00BA301C" w:rsidRPr="003A6B8F" w:rsidRDefault="002B4B93" w:rsidP="001C6F8C">
      <w:pPr>
        <w:pStyle w:val="Definition1"/>
        <w:widowControl w:val="0"/>
        <w:spacing w:after="0" w:line="276" w:lineRule="auto"/>
        <w:ind w:left="2835" w:hanging="2835"/>
        <w:jc w:val="left"/>
        <w:rPr>
          <w:bCs/>
          <w:highlight w:val="yellow"/>
          <w:shd w:val="clear" w:color="auto" w:fill="FFFFFF" w:themeFill="background1"/>
        </w:rPr>
      </w:pPr>
      <w:r w:rsidRPr="003A6B8F">
        <w:rPr>
          <w:b/>
          <w:bCs/>
          <w:shd w:val="clear" w:color="auto" w:fill="FFFFFF" w:themeFill="background1"/>
        </w:rPr>
        <w:t>Objednávateľ</w:t>
      </w:r>
      <w:r w:rsidR="00E71F47" w:rsidRPr="003A6B8F">
        <w:rPr>
          <w:b/>
          <w:bCs/>
          <w:shd w:val="clear" w:color="auto" w:fill="FFFFFF" w:themeFill="background1"/>
        </w:rPr>
        <w:t>:</w:t>
      </w:r>
    </w:p>
    <w:p w14:paraId="3FC9722F" w14:textId="01503EAB" w:rsidR="00E71F47" w:rsidRPr="003A6B8F" w:rsidRDefault="00E71F47" w:rsidP="001C6F8C">
      <w:pPr>
        <w:pStyle w:val="Definition1"/>
        <w:widowControl w:val="0"/>
        <w:spacing w:after="0" w:line="276" w:lineRule="auto"/>
        <w:ind w:left="2835" w:hanging="2835"/>
        <w:jc w:val="left"/>
        <w:rPr>
          <w:bCs/>
          <w:shd w:val="clear" w:color="auto" w:fill="FFFFFF" w:themeFill="background1"/>
        </w:rPr>
      </w:pPr>
      <w:r w:rsidRPr="003A6B8F">
        <w:rPr>
          <w:bCs/>
          <w:shd w:val="clear" w:color="auto" w:fill="FFFFFF" w:themeFill="background1"/>
        </w:rPr>
        <w:t>Názov:</w:t>
      </w:r>
      <w:r w:rsidRPr="003A6B8F">
        <w:rPr>
          <w:bCs/>
          <w:shd w:val="clear" w:color="auto" w:fill="FFFFFF" w:themeFill="background1"/>
        </w:rPr>
        <w:tab/>
      </w:r>
      <w:r w:rsidRPr="003A6B8F">
        <w:rPr>
          <w:bCs/>
          <w:shd w:val="clear" w:color="auto" w:fill="FFFFFF" w:themeFill="background1"/>
        </w:rPr>
        <w:tab/>
      </w:r>
      <w:r w:rsidR="002B4B93" w:rsidRPr="003A6B8F">
        <w:rPr>
          <w:bCs/>
          <w:shd w:val="clear" w:color="auto" w:fill="FFFFFF" w:themeFill="background1"/>
        </w:rPr>
        <w:t>Mesto Košice</w:t>
      </w:r>
    </w:p>
    <w:p w14:paraId="2E2E4480" w14:textId="52D52E76" w:rsidR="00E71F47" w:rsidRPr="003A6B8F" w:rsidRDefault="00E71F47" w:rsidP="001C6F8C">
      <w:pPr>
        <w:pStyle w:val="Definition1"/>
        <w:widowControl w:val="0"/>
        <w:spacing w:after="0" w:line="276" w:lineRule="auto"/>
        <w:ind w:left="2835" w:hanging="2835"/>
        <w:jc w:val="left"/>
        <w:rPr>
          <w:bCs/>
          <w:shd w:val="clear" w:color="auto" w:fill="FFFFFF" w:themeFill="background1"/>
        </w:rPr>
      </w:pPr>
      <w:r w:rsidRPr="003A6B8F">
        <w:rPr>
          <w:bCs/>
          <w:shd w:val="clear" w:color="auto" w:fill="FFFFFF" w:themeFill="background1"/>
        </w:rPr>
        <w:t>Sídlo:</w:t>
      </w:r>
      <w:r w:rsidRPr="003A6B8F">
        <w:rPr>
          <w:bCs/>
          <w:shd w:val="clear" w:color="auto" w:fill="FFFFFF" w:themeFill="background1"/>
        </w:rPr>
        <w:tab/>
      </w:r>
      <w:r w:rsidRPr="003A6B8F">
        <w:rPr>
          <w:bCs/>
          <w:shd w:val="clear" w:color="auto" w:fill="FFFFFF" w:themeFill="background1"/>
        </w:rPr>
        <w:tab/>
      </w:r>
      <w:r w:rsidR="002B4B93" w:rsidRPr="003A6B8F">
        <w:rPr>
          <w:bCs/>
          <w:shd w:val="clear" w:color="auto" w:fill="FFFFFF" w:themeFill="background1"/>
        </w:rPr>
        <w:t>Trieda SNP 48/A, 040 01 Košice</w:t>
      </w:r>
    </w:p>
    <w:p w14:paraId="4006AAA8" w14:textId="42AC7F8B" w:rsidR="00E71F47" w:rsidRPr="003A6B8F" w:rsidRDefault="00E71F47" w:rsidP="001C6F8C">
      <w:pPr>
        <w:pStyle w:val="Definition1"/>
        <w:widowControl w:val="0"/>
        <w:spacing w:after="0" w:line="276" w:lineRule="auto"/>
        <w:ind w:left="2835" w:hanging="2835"/>
        <w:jc w:val="left"/>
        <w:rPr>
          <w:bCs/>
          <w:shd w:val="clear" w:color="auto" w:fill="FFFFFF" w:themeFill="background1"/>
        </w:rPr>
      </w:pPr>
      <w:r w:rsidRPr="003A6B8F">
        <w:rPr>
          <w:bCs/>
          <w:shd w:val="clear" w:color="auto" w:fill="FFFFFF" w:themeFill="background1"/>
        </w:rPr>
        <w:t>Štatutárny zástupca:</w:t>
      </w:r>
      <w:r w:rsidRPr="003A6B8F">
        <w:rPr>
          <w:bCs/>
          <w:shd w:val="clear" w:color="auto" w:fill="FFFFFF" w:themeFill="background1"/>
        </w:rPr>
        <w:tab/>
      </w:r>
      <w:r w:rsidR="002B4B93" w:rsidRPr="003A6B8F">
        <w:rPr>
          <w:bCs/>
          <w:shd w:val="clear" w:color="auto" w:fill="FFFFFF" w:themeFill="background1"/>
        </w:rPr>
        <w:t>Ing. Jaroslav Polaček</w:t>
      </w:r>
      <w:r w:rsidR="00826205">
        <w:rPr>
          <w:bCs/>
          <w:shd w:val="clear" w:color="auto" w:fill="FFFFFF" w:themeFill="background1"/>
        </w:rPr>
        <w:t xml:space="preserve"> DPA, </w:t>
      </w:r>
      <w:r w:rsidR="002B4B93" w:rsidRPr="003A6B8F">
        <w:rPr>
          <w:bCs/>
          <w:shd w:val="clear" w:color="auto" w:fill="FFFFFF" w:themeFill="background1"/>
        </w:rPr>
        <w:t xml:space="preserve"> primátor</w:t>
      </w:r>
    </w:p>
    <w:p w14:paraId="5ACDC5CC" w14:textId="44EAA140" w:rsidR="00E71F47" w:rsidRPr="00EE3405" w:rsidRDefault="00E71F47" w:rsidP="001C6F8C">
      <w:pPr>
        <w:pStyle w:val="Definition1"/>
        <w:widowControl w:val="0"/>
        <w:spacing w:after="0" w:line="276" w:lineRule="auto"/>
        <w:ind w:left="2835" w:hanging="2835"/>
        <w:jc w:val="left"/>
        <w:rPr>
          <w:bCs/>
          <w:shd w:val="clear" w:color="auto" w:fill="FFFFFF" w:themeFill="background1"/>
        </w:rPr>
      </w:pPr>
      <w:r w:rsidRPr="003A6B8F">
        <w:rPr>
          <w:bCs/>
          <w:shd w:val="clear" w:color="auto" w:fill="FFFFFF" w:themeFill="background1"/>
        </w:rPr>
        <w:t>IČO:</w:t>
      </w:r>
      <w:r w:rsidRPr="003A6B8F">
        <w:rPr>
          <w:bCs/>
          <w:shd w:val="clear" w:color="auto" w:fill="FFFFFF" w:themeFill="background1"/>
        </w:rPr>
        <w:tab/>
      </w:r>
      <w:r w:rsidRPr="003A6B8F">
        <w:rPr>
          <w:bCs/>
          <w:shd w:val="clear" w:color="auto" w:fill="FFFFFF" w:themeFill="background1"/>
        </w:rPr>
        <w:tab/>
      </w:r>
      <w:r w:rsidR="002B4B93" w:rsidRPr="00EE3405">
        <w:rPr>
          <w:bCs/>
          <w:shd w:val="clear" w:color="auto" w:fill="FFFFFF" w:themeFill="background1"/>
        </w:rPr>
        <w:t>00 691 135</w:t>
      </w:r>
    </w:p>
    <w:p w14:paraId="232A09FD" w14:textId="742B13F2" w:rsidR="00E71F47" w:rsidRPr="00EE3405" w:rsidRDefault="00E71F47" w:rsidP="001C6F8C">
      <w:pPr>
        <w:pStyle w:val="Definition1"/>
        <w:widowControl w:val="0"/>
        <w:spacing w:after="0" w:line="276" w:lineRule="auto"/>
        <w:ind w:left="2835" w:hanging="2835"/>
        <w:jc w:val="left"/>
        <w:rPr>
          <w:bCs/>
          <w:shd w:val="clear" w:color="auto" w:fill="FFFFFF" w:themeFill="background1"/>
        </w:rPr>
      </w:pPr>
      <w:r w:rsidRPr="00EE3405">
        <w:rPr>
          <w:bCs/>
          <w:shd w:val="clear" w:color="auto" w:fill="FFFFFF" w:themeFill="background1"/>
        </w:rPr>
        <w:t>DIČ:</w:t>
      </w:r>
      <w:r w:rsidRPr="00EE3405">
        <w:rPr>
          <w:bCs/>
          <w:shd w:val="clear" w:color="auto" w:fill="FFFFFF" w:themeFill="background1"/>
        </w:rPr>
        <w:tab/>
      </w:r>
      <w:r w:rsidRPr="00EE3405">
        <w:rPr>
          <w:bCs/>
          <w:shd w:val="clear" w:color="auto" w:fill="FFFFFF" w:themeFill="background1"/>
        </w:rPr>
        <w:tab/>
      </w:r>
      <w:r w:rsidR="00FD0A7C" w:rsidRPr="00CD7A12">
        <w:rPr>
          <w:bCs/>
          <w:shd w:val="clear" w:color="auto" w:fill="FFFFFF" w:themeFill="background1"/>
        </w:rPr>
        <w:t>202 118 69 04</w:t>
      </w:r>
    </w:p>
    <w:p w14:paraId="1ECDF173" w14:textId="7BCB30EF" w:rsidR="00E71F47" w:rsidRPr="00EE3405" w:rsidRDefault="00E71F47" w:rsidP="001C6F8C">
      <w:pPr>
        <w:pStyle w:val="Definition1"/>
        <w:widowControl w:val="0"/>
        <w:spacing w:after="0" w:line="276" w:lineRule="auto"/>
        <w:ind w:left="2835" w:hanging="2835"/>
        <w:jc w:val="left"/>
        <w:rPr>
          <w:bCs/>
          <w:shd w:val="clear" w:color="auto" w:fill="FFFFFF" w:themeFill="background1"/>
        </w:rPr>
      </w:pPr>
      <w:r w:rsidRPr="00EE3405">
        <w:rPr>
          <w:bCs/>
          <w:shd w:val="clear" w:color="auto" w:fill="FFFFFF" w:themeFill="background1"/>
        </w:rPr>
        <w:t>Bankové spojenie:</w:t>
      </w:r>
      <w:r w:rsidRPr="00EE3405">
        <w:rPr>
          <w:bCs/>
          <w:shd w:val="clear" w:color="auto" w:fill="FFFFFF" w:themeFill="background1"/>
        </w:rPr>
        <w:tab/>
      </w:r>
      <w:r w:rsidR="006D20C6" w:rsidRPr="00CD7A12">
        <w:rPr>
          <w:bCs/>
          <w:shd w:val="clear" w:color="auto" w:fill="FFFFFF" w:themeFill="background1"/>
        </w:rPr>
        <w:t xml:space="preserve">Prima </w:t>
      </w:r>
      <w:r w:rsidR="005D3420" w:rsidRPr="00CD7A12">
        <w:rPr>
          <w:bCs/>
          <w:shd w:val="clear" w:color="auto" w:fill="FFFFFF" w:themeFill="background1"/>
        </w:rPr>
        <w:t>B</w:t>
      </w:r>
      <w:r w:rsidR="006D20C6" w:rsidRPr="00CD7A12">
        <w:rPr>
          <w:bCs/>
          <w:shd w:val="clear" w:color="auto" w:fill="FFFFFF" w:themeFill="background1"/>
        </w:rPr>
        <w:t>anka</w:t>
      </w:r>
    </w:p>
    <w:p w14:paraId="5DB487A4" w14:textId="3D214A65" w:rsidR="00E71F47" w:rsidRPr="00EE3405" w:rsidRDefault="00E71F47" w:rsidP="001C6F8C">
      <w:pPr>
        <w:pStyle w:val="Definition1"/>
        <w:widowControl w:val="0"/>
        <w:spacing w:after="0" w:line="276" w:lineRule="auto"/>
        <w:ind w:left="2835" w:hanging="2835"/>
        <w:jc w:val="left"/>
        <w:rPr>
          <w:bCs/>
          <w:shd w:val="clear" w:color="auto" w:fill="FFFFFF" w:themeFill="background1"/>
        </w:rPr>
      </w:pPr>
      <w:r w:rsidRPr="00EE3405">
        <w:rPr>
          <w:bCs/>
          <w:shd w:val="clear" w:color="auto" w:fill="FFFFFF" w:themeFill="background1"/>
        </w:rPr>
        <w:t>IBAN:</w:t>
      </w:r>
      <w:r w:rsidRPr="00EE3405">
        <w:rPr>
          <w:bCs/>
          <w:shd w:val="clear" w:color="auto" w:fill="FFFFFF" w:themeFill="background1"/>
        </w:rPr>
        <w:tab/>
      </w:r>
      <w:r w:rsidRPr="00EE3405">
        <w:rPr>
          <w:bCs/>
          <w:shd w:val="clear" w:color="auto" w:fill="FFFFFF" w:themeFill="background1"/>
        </w:rPr>
        <w:tab/>
      </w:r>
      <w:r w:rsidR="006D20C6" w:rsidRPr="00CD7A12">
        <w:rPr>
          <w:bCs/>
          <w:shd w:val="clear" w:color="auto" w:fill="FFFFFF" w:themeFill="background1"/>
        </w:rPr>
        <w:t>SK18 5600 0000 0005 1600 6008</w:t>
      </w:r>
      <w:r w:rsidR="002B4B93" w:rsidRPr="00CD7A12">
        <w:rPr>
          <w:bCs/>
          <w:shd w:val="clear" w:color="auto" w:fill="FFFFFF" w:themeFill="background1"/>
        </w:rPr>
        <w:t>]</w:t>
      </w:r>
    </w:p>
    <w:p w14:paraId="6584CD77" w14:textId="32CB401F" w:rsidR="00A81D58" w:rsidRPr="00EE3405" w:rsidRDefault="00A81D58" w:rsidP="001C6F8C">
      <w:pPr>
        <w:pStyle w:val="Definition1"/>
        <w:widowControl w:val="0"/>
        <w:numPr>
          <w:ilvl w:val="0"/>
          <w:numId w:val="0"/>
        </w:numPr>
        <w:tabs>
          <w:tab w:val="left" w:pos="1560"/>
        </w:tabs>
        <w:spacing w:after="0" w:line="276" w:lineRule="auto"/>
        <w:rPr>
          <w:bCs/>
          <w:shd w:val="clear" w:color="auto" w:fill="FFFFFF" w:themeFill="background1"/>
        </w:rPr>
      </w:pPr>
      <w:r w:rsidRPr="00EE3405">
        <w:rPr>
          <w:bCs/>
          <w:shd w:val="clear" w:color="auto" w:fill="FFFFFF" w:themeFill="background1"/>
        </w:rPr>
        <w:t>Kontaktná osoba vo veciach zmluvných:</w:t>
      </w:r>
    </w:p>
    <w:p w14:paraId="71C487A0" w14:textId="728D5F89" w:rsidR="00E71F47" w:rsidRPr="00EE3405" w:rsidRDefault="00D61594" w:rsidP="001C6F8C">
      <w:pPr>
        <w:pStyle w:val="Definition1"/>
        <w:widowControl w:val="0"/>
        <w:numPr>
          <w:ilvl w:val="0"/>
          <w:numId w:val="0"/>
        </w:numPr>
        <w:tabs>
          <w:tab w:val="left" w:pos="1560"/>
        </w:tabs>
        <w:spacing w:after="0" w:line="276" w:lineRule="auto"/>
        <w:rPr>
          <w:shd w:val="clear" w:color="auto" w:fill="FFFFFF" w:themeFill="background1"/>
        </w:rPr>
      </w:pPr>
      <w:r w:rsidRPr="00CD7A12">
        <w:rPr>
          <w:shd w:val="clear" w:color="auto" w:fill="FFFFFF" w:themeFill="background1"/>
        </w:rPr>
        <w:t xml:space="preserve">Ing. </w:t>
      </w:r>
      <w:r w:rsidR="00B6382E" w:rsidRPr="00CD7A12">
        <w:rPr>
          <w:shd w:val="clear" w:color="auto" w:fill="FFFFFF" w:themeFill="background1"/>
        </w:rPr>
        <w:t>Jaroslav Oršula</w:t>
      </w:r>
      <w:r w:rsidR="002B4B93" w:rsidRPr="00CD7A12">
        <w:rPr>
          <w:shd w:val="clear" w:color="auto" w:fill="FFFFFF" w:themeFill="background1"/>
        </w:rPr>
        <w:t>]</w:t>
      </w:r>
      <w:r w:rsidR="00E71F47" w:rsidRPr="56D6F397">
        <w:rPr>
          <w:shd w:val="clear" w:color="auto" w:fill="FFFFFF" w:themeFill="background1"/>
        </w:rPr>
        <w:t xml:space="preserve">, </w:t>
      </w:r>
      <w:r w:rsidR="002B4B93" w:rsidRPr="56D6F397">
        <w:rPr>
          <w:shd w:val="clear" w:color="auto" w:fill="FFFFFF" w:themeFill="background1"/>
        </w:rPr>
        <w:t xml:space="preserve">tel: </w:t>
      </w:r>
      <w:r w:rsidR="004B7059" w:rsidRPr="00CD7A12">
        <w:rPr>
          <w:shd w:val="clear" w:color="auto" w:fill="FFFFFF" w:themeFill="background1"/>
        </w:rPr>
        <w:t>+421</w:t>
      </w:r>
      <w:r w:rsidR="000464BD" w:rsidRPr="00CD7A12">
        <w:rPr>
          <w:shd w:val="clear" w:color="auto" w:fill="FFFFFF" w:themeFill="background1"/>
        </w:rPr>
        <w:t> </w:t>
      </w:r>
      <w:r w:rsidR="00FE08C9" w:rsidRPr="00CD7A12">
        <w:rPr>
          <w:shd w:val="clear" w:color="auto" w:fill="FFFFFF" w:themeFill="background1"/>
        </w:rPr>
        <w:t>9</w:t>
      </w:r>
      <w:r w:rsidR="000464BD" w:rsidRPr="00CD7A12">
        <w:rPr>
          <w:shd w:val="clear" w:color="auto" w:fill="FFFFFF" w:themeFill="background1"/>
        </w:rPr>
        <w:t>08 445 649</w:t>
      </w:r>
      <w:r w:rsidR="00E71F47" w:rsidRPr="56D6F397">
        <w:rPr>
          <w:shd w:val="clear" w:color="auto" w:fill="FFFFFF" w:themeFill="background1"/>
        </w:rPr>
        <w:t xml:space="preserve">, email: </w:t>
      </w:r>
      <w:r w:rsidR="000464BD" w:rsidRPr="00CD7A12">
        <w:rPr>
          <w:shd w:val="clear" w:color="auto" w:fill="FFFFFF" w:themeFill="background1"/>
        </w:rPr>
        <w:t>jaroslav.</w:t>
      </w:r>
      <w:r w:rsidR="00A80DEF" w:rsidRPr="00CD7A12">
        <w:rPr>
          <w:shd w:val="clear" w:color="auto" w:fill="FFFFFF" w:themeFill="background1"/>
        </w:rPr>
        <w:t>orsula@kosice.sk</w:t>
      </w:r>
    </w:p>
    <w:p w14:paraId="1B93F84B" w14:textId="77777777" w:rsidR="00E71F47" w:rsidRPr="00EE3405" w:rsidRDefault="00E71F47" w:rsidP="001C6F8C">
      <w:pPr>
        <w:pStyle w:val="Definition1"/>
        <w:widowControl w:val="0"/>
        <w:numPr>
          <w:ilvl w:val="0"/>
          <w:numId w:val="0"/>
        </w:numPr>
        <w:tabs>
          <w:tab w:val="left" w:pos="1560"/>
        </w:tabs>
        <w:spacing w:after="0" w:line="276" w:lineRule="auto"/>
        <w:rPr>
          <w:bCs/>
          <w:shd w:val="clear" w:color="auto" w:fill="FFFFFF" w:themeFill="background1"/>
        </w:rPr>
      </w:pPr>
      <w:r w:rsidRPr="00EE3405">
        <w:rPr>
          <w:bCs/>
          <w:shd w:val="clear" w:color="auto" w:fill="FFFFFF" w:themeFill="background1"/>
        </w:rPr>
        <w:t xml:space="preserve">Kontaktná osoba vo veciach technických: </w:t>
      </w:r>
    </w:p>
    <w:p w14:paraId="3FF86620" w14:textId="6B2364B8" w:rsidR="009D7254" w:rsidRPr="003A6B8F" w:rsidRDefault="00A80DEF" w:rsidP="001C6F8C">
      <w:pPr>
        <w:pStyle w:val="Definition1"/>
        <w:numPr>
          <w:ilvl w:val="0"/>
          <w:numId w:val="0"/>
        </w:numPr>
        <w:spacing w:line="276" w:lineRule="auto"/>
        <w:rPr>
          <w:shd w:val="clear" w:color="auto" w:fill="FFFFFF" w:themeFill="background1"/>
        </w:rPr>
      </w:pPr>
      <w:r w:rsidRPr="00CD7A12">
        <w:rPr>
          <w:shd w:val="clear" w:color="auto" w:fill="FFFFFF" w:themeFill="background1"/>
        </w:rPr>
        <w:t>Ing. Viktor Birmon</w:t>
      </w:r>
      <w:r w:rsidR="002B4B93" w:rsidRPr="00CD7A12">
        <w:rPr>
          <w:shd w:val="clear" w:color="auto" w:fill="FFFFFF" w:themeFill="background1"/>
        </w:rPr>
        <w:t>]</w:t>
      </w:r>
      <w:r w:rsidR="002B4B93" w:rsidRPr="00EE3405">
        <w:rPr>
          <w:shd w:val="clear" w:color="auto" w:fill="FFFFFF" w:themeFill="background1"/>
        </w:rPr>
        <w:t xml:space="preserve">, tel: </w:t>
      </w:r>
      <w:r w:rsidRPr="00CD7A12">
        <w:rPr>
          <w:shd w:val="clear" w:color="auto" w:fill="FFFFFF" w:themeFill="background1"/>
        </w:rPr>
        <w:t>+421</w:t>
      </w:r>
      <w:r w:rsidR="00521768" w:rsidRPr="00CD7A12">
        <w:rPr>
          <w:shd w:val="clear" w:color="auto" w:fill="FFFFFF" w:themeFill="background1"/>
        </w:rPr>
        <w:t> </w:t>
      </w:r>
      <w:r w:rsidRPr="00CD7A12">
        <w:rPr>
          <w:shd w:val="clear" w:color="auto" w:fill="FFFFFF" w:themeFill="background1"/>
        </w:rPr>
        <w:t>918</w:t>
      </w:r>
      <w:r w:rsidR="00521768" w:rsidRPr="00CD7A12">
        <w:rPr>
          <w:shd w:val="clear" w:color="auto" w:fill="FFFFFF" w:themeFill="background1"/>
        </w:rPr>
        <w:t> 534 268</w:t>
      </w:r>
      <w:r w:rsidR="002B4B93" w:rsidRPr="00EE3405">
        <w:rPr>
          <w:shd w:val="clear" w:color="auto" w:fill="FFFFFF" w:themeFill="background1"/>
        </w:rPr>
        <w:t xml:space="preserve">, email: </w:t>
      </w:r>
      <w:r w:rsidR="00521768" w:rsidRPr="00CD7A12">
        <w:rPr>
          <w:shd w:val="clear" w:color="auto" w:fill="FFFFFF" w:themeFill="background1"/>
        </w:rPr>
        <w:t>viktor.birmon@kosice.sk</w:t>
      </w:r>
    </w:p>
    <w:p w14:paraId="6ECEA6B8" w14:textId="76DAFA74" w:rsidR="00E71F47" w:rsidRDefault="00E71F47" w:rsidP="001C6F8C">
      <w:pPr>
        <w:pStyle w:val="Definition1"/>
        <w:widowControl w:val="0"/>
        <w:spacing w:after="0" w:line="276" w:lineRule="auto"/>
        <w:ind w:left="0"/>
      </w:pPr>
      <w:r w:rsidRPr="003A6B8F">
        <w:rPr>
          <w:b/>
          <w:bCs/>
          <w:shd w:val="clear" w:color="auto" w:fill="FFFFFF" w:themeFill="background1"/>
        </w:rPr>
        <w:br/>
      </w:r>
      <w:r w:rsidRPr="56D6F397">
        <w:rPr>
          <w:shd w:val="clear" w:color="auto" w:fill="FFFFFF" w:themeFill="background1"/>
        </w:rPr>
        <w:t>(ďalej len „</w:t>
      </w:r>
      <w:r w:rsidR="002B4B93" w:rsidRPr="56D6F397">
        <w:rPr>
          <w:b/>
          <w:bCs/>
          <w:shd w:val="clear" w:color="auto" w:fill="FFFFFF" w:themeFill="background1"/>
        </w:rPr>
        <w:t>Objednávateľ</w:t>
      </w:r>
      <w:r w:rsidRPr="56D6F397">
        <w:rPr>
          <w:shd w:val="clear" w:color="auto" w:fill="FFFFFF" w:themeFill="background1"/>
        </w:rPr>
        <w:t>“)</w:t>
      </w:r>
      <w:r w:rsidRPr="003A6B8F">
        <w:t xml:space="preserve"> </w:t>
      </w:r>
    </w:p>
    <w:p w14:paraId="48693E2E" w14:textId="77777777" w:rsidR="006E56F9" w:rsidRPr="003A6B8F" w:rsidRDefault="006E56F9" w:rsidP="001C6F8C">
      <w:pPr>
        <w:pStyle w:val="Definition1"/>
        <w:widowControl w:val="0"/>
        <w:spacing w:after="0" w:line="276" w:lineRule="auto"/>
        <w:ind w:left="0"/>
      </w:pPr>
    </w:p>
    <w:p w14:paraId="614531A1" w14:textId="77777777" w:rsidR="00BA301C" w:rsidRPr="003A6B8F" w:rsidRDefault="00E71F47" w:rsidP="001C6F8C">
      <w:pPr>
        <w:pStyle w:val="Definition1"/>
        <w:widowControl w:val="0"/>
        <w:spacing w:after="0" w:line="276" w:lineRule="auto"/>
        <w:ind w:left="2835" w:hanging="2835"/>
      </w:pPr>
      <w:r w:rsidRPr="003A6B8F">
        <w:rPr>
          <w:b/>
        </w:rPr>
        <w:t>Dodávateľ</w:t>
      </w:r>
      <w:r w:rsidRPr="003A6B8F">
        <w:t>:</w:t>
      </w:r>
    </w:p>
    <w:p w14:paraId="08DEDCDB" w14:textId="3661CEBE" w:rsidR="00E71F47" w:rsidRPr="00955A6B" w:rsidRDefault="00E71F47" w:rsidP="001C6F8C">
      <w:pPr>
        <w:pStyle w:val="Definition1"/>
        <w:widowControl w:val="0"/>
        <w:spacing w:after="0" w:line="276" w:lineRule="auto"/>
        <w:ind w:left="2835" w:hanging="2835"/>
      </w:pPr>
      <w:r w:rsidRPr="00955A6B">
        <w:t xml:space="preserve">Názov: </w:t>
      </w:r>
      <w:r w:rsidRPr="00955A6B">
        <w:tab/>
      </w:r>
      <w:r w:rsidR="00BA301C" w:rsidRPr="00882A24">
        <w:rPr>
          <w:bCs/>
          <w:shd w:val="clear" w:color="auto" w:fill="FFFFFF" w:themeFill="background1"/>
        </w:rPr>
        <w:t>[•]</w:t>
      </w:r>
    </w:p>
    <w:p w14:paraId="68CB6259" w14:textId="76E7A60C" w:rsidR="00E71F47" w:rsidRPr="00955A6B" w:rsidRDefault="00E71F47" w:rsidP="001C6F8C">
      <w:pPr>
        <w:pStyle w:val="Definition1"/>
        <w:widowControl w:val="0"/>
        <w:spacing w:after="0" w:line="276" w:lineRule="auto"/>
        <w:ind w:left="2835" w:hanging="2835"/>
      </w:pPr>
      <w:r w:rsidRPr="00955A6B">
        <w:t xml:space="preserve">Sídlo: </w:t>
      </w:r>
      <w:r w:rsidRPr="00955A6B">
        <w:tab/>
      </w:r>
      <w:r w:rsidR="00BA301C" w:rsidRPr="00882A24">
        <w:rPr>
          <w:bCs/>
          <w:shd w:val="clear" w:color="auto" w:fill="FFFFFF" w:themeFill="background1"/>
        </w:rPr>
        <w:t>[•]</w:t>
      </w:r>
    </w:p>
    <w:p w14:paraId="507B57A4" w14:textId="669DA018" w:rsidR="00BA301C" w:rsidRPr="00955A6B" w:rsidRDefault="00E71F47" w:rsidP="001C6F8C">
      <w:pPr>
        <w:pStyle w:val="Definition1"/>
        <w:widowControl w:val="0"/>
        <w:spacing w:after="0" w:line="276" w:lineRule="auto"/>
        <w:ind w:left="2835" w:hanging="2835"/>
        <w:jc w:val="left"/>
      </w:pPr>
      <w:r w:rsidRPr="00955A6B">
        <w:t xml:space="preserve">Registrácia: </w:t>
      </w:r>
      <w:r w:rsidR="00BA301C" w:rsidRPr="00955A6B">
        <w:tab/>
      </w:r>
      <w:r w:rsidR="00BA301C" w:rsidRPr="00882A24">
        <w:rPr>
          <w:bCs/>
          <w:shd w:val="clear" w:color="auto" w:fill="FFFFFF" w:themeFill="background1"/>
        </w:rPr>
        <w:t>[•]</w:t>
      </w:r>
    </w:p>
    <w:p w14:paraId="625AD1CA" w14:textId="512F12BD" w:rsidR="00BA301C" w:rsidRPr="00955A6B" w:rsidRDefault="00E71F47" w:rsidP="001C6F8C">
      <w:pPr>
        <w:pStyle w:val="Definition1"/>
        <w:widowControl w:val="0"/>
        <w:spacing w:after="0" w:line="276" w:lineRule="auto"/>
        <w:ind w:left="2835" w:hanging="2835"/>
        <w:jc w:val="left"/>
      </w:pPr>
      <w:r w:rsidRPr="00955A6B">
        <w:t>Zápis v RPVS:</w:t>
      </w:r>
      <w:r w:rsidR="00BA301C" w:rsidRPr="00955A6B">
        <w:rPr>
          <w:bCs/>
          <w:shd w:val="clear" w:color="auto" w:fill="FFFFFF" w:themeFill="background1"/>
        </w:rPr>
        <w:t xml:space="preserve"> </w:t>
      </w:r>
      <w:r w:rsidR="00BA301C" w:rsidRPr="00955A6B">
        <w:rPr>
          <w:bCs/>
          <w:shd w:val="clear" w:color="auto" w:fill="FFFFFF" w:themeFill="background1"/>
        </w:rPr>
        <w:tab/>
      </w:r>
      <w:r w:rsidR="00BA301C" w:rsidRPr="00882A24">
        <w:rPr>
          <w:bCs/>
          <w:shd w:val="clear" w:color="auto" w:fill="FFFFFF" w:themeFill="background1"/>
        </w:rPr>
        <w:t>[•]</w:t>
      </w:r>
    </w:p>
    <w:p w14:paraId="5D88D14A" w14:textId="15EECD21" w:rsidR="00E71F47" w:rsidRPr="00955A6B" w:rsidRDefault="00E71F47" w:rsidP="001C6F8C">
      <w:pPr>
        <w:pStyle w:val="Definition1"/>
        <w:widowControl w:val="0"/>
        <w:spacing w:after="0" w:line="276" w:lineRule="auto"/>
        <w:ind w:left="2835" w:hanging="2835"/>
        <w:jc w:val="left"/>
      </w:pPr>
      <w:r w:rsidRPr="00955A6B">
        <w:t xml:space="preserve">Štatutárny zástupca: </w:t>
      </w:r>
      <w:r w:rsidR="00BA301C" w:rsidRPr="00955A6B">
        <w:tab/>
      </w:r>
      <w:r w:rsidR="00BA301C" w:rsidRPr="00882A24">
        <w:rPr>
          <w:bCs/>
          <w:shd w:val="clear" w:color="auto" w:fill="FFFFFF" w:themeFill="background1"/>
        </w:rPr>
        <w:t>[•]</w:t>
      </w:r>
    </w:p>
    <w:p w14:paraId="64D1DF5E" w14:textId="0CB9CC9D" w:rsidR="00E71F47" w:rsidRPr="00955A6B" w:rsidRDefault="00E71F47" w:rsidP="001C6F8C">
      <w:pPr>
        <w:pStyle w:val="Definition1"/>
        <w:widowControl w:val="0"/>
        <w:spacing w:after="0" w:line="276" w:lineRule="auto"/>
        <w:ind w:left="2835" w:hanging="2835"/>
      </w:pPr>
      <w:r w:rsidRPr="00955A6B">
        <w:t xml:space="preserve">IČO: </w:t>
      </w:r>
      <w:r w:rsidRPr="00955A6B">
        <w:tab/>
      </w:r>
      <w:r w:rsidR="00BA301C" w:rsidRPr="00882A24">
        <w:rPr>
          <w:bCs/>
          <w:shd w:val="clear" w:color="auto" w:fill="FFFFFF" w:themeFill="background1"/>
        </w:rPr>
        <w:t>[•]</w:t>
      </w:r>
    </w:p>
    <w:p w14:paraId="62731108" w14:textId="24E1FD29" w:rsidR="00E71F47" w:rsidRPr="00955A6B" w:rsidRDefault="00E71F47" w:rsidP="001C6F8C">
      <w:pPr>
        <w:pStyle w:val="Definition1"/>
        <w:widowControl w:val="0"/>
        <w:spacing w:after="0" w:line="276" w:lineRule="auto"/>
        <w:ind w:left="2835" w:hanging="2835"/>
      </w:pPr>
      <w:r w:rsidRPr="00955A6B">
        <w:t xml:space="preserve">DIČ: </w:t>
      </w:r>
      <w:r w:rsidRPr="00955A6B">
        <w:tab/>
      </w:r>
      <w:r w:rsidR="00BA301C" w:rsidRPr="00882A24">
        <w:rPr>
          <w:bCs/>
          <w:shd w:val="clear" w:color="auto" w:fill="FFFFFF" w:themeFill="background1"/>
        </w:rPr>
        <w:t>[•]</w:t>
      </w:r>
    </w:p>
    <w:p w14:paraId="736151B8" w14:textId="4EEB57C9" w:rsidR="00E71F47" w:rsidRPr="00955A6B" w:rsidRDefault="00E71F47" w:rsidP="001C6F8C">
      <w:pPr>
        <w:pStyle w:val="Definition1"/>
        <w:widowControl w:val="0"/>
        <w:spacing w:after="0" w:line="276" w:lineRule="auto"/>
        <w:ind w:left="2835" w:hanging="2835"/>
      </w:pPr>
      <w:r w:rsidRPr="00955A6B">
        <w:t xml:space="preserve">IČ DPH: </w:t>
      </w:r>
      <w:r w:rsidRPr="00955A6B">
        <w:tab/>
      </w:r>
      <w:r w:rsidR="00BA301C" w:rsidRPr="00882A24">
        <w:rPr>
          <w:bCs/>
          <w:shd w:val="clear" w:color="auto" w:fill="FFFFFF" w:themeFill="background1"/>
        </w:rPr>
        <w:t>[•]</w:t>
      </w:r>
    </w:p>
    <w:p w14:paraId="7788FCAC" w14:textId="35938F10" w:rsidR="00E71F47" w:rsidRPr="00955A6B" w:rsidRDefault="00E71F47" w:rsidP="001C6F8C">
      <w:pPr>
        <w:pStyle w:val="Definition1"/>
        <w:widowControl w:val="0"/>
        <w:spacing w:after="0" w:line="276" w:lineRule="auto"/>
        <w:ind w:left="2835" w:hanging="2835"/>
      </w:pPr>
      <w:r w:rsidRPr="00955A6B">
        <w:t xml:space="preserve">Bankové spojenie: </w:t>
      </w:r>
      <w:r w:rsidRPr="00955A6B">
        <w:tab/>
      </w:r>
      <w:r w:rsidR="00BA301C" w:rsidRPr="00882A24">
        <w:rPr>
          <w:bCs/>
          <w:shd w:val="clear" w:color="auto" w:fill="FFFFFF" w:themeFill="background1"/>
        </w:rPr>
        <w:t>[•]</w:t>
      </w:r>
    </w:p>
    <w:p w14:paraId="5D5243D9" w14:textId="78E438DE" w:rsidR="00E71F47" w:rsidRPr="00955A6B" w:rsidRDefault="00E71F47" w:rsidP="001C6F8C">
      <w:pPr>
        <w:pStyle w:val="Definition1"/>
        <w:widowControl w:val="0"/>
        <w:spacing w:after="0" w:line="276" w:lineRule="auto"/>
        <w:ind w:left="2835" w:hanging="2835"/>
      </w:pPr>
      <w:r w:rsidRPr="00955A6B">
        <w:t xml:space="preserve">IBAN: </w:t>
      </w:r>
      <w:r w:rsidRPr="00955A6B">
        <w:tab/>
      </w:r>
      <w:r w:rsidR="00BA301C" w:rsidRPr="00882A24">
        <w:rPr>
          <w:bCs/>
          <w:shd w:val="clear" w:color="auto" w:fill="FFFFFF" w:themeFill="background1"/>
        </w:rPr>
        <w:t>[•]</w:t>
      </w:r>
    </w:p>
    <w:p w14:paraId="3801D54B" w14:textId="0540371F" w:rsidR="00E71F47" w:rsidRPr="00955A6B" w:rsidRDefault="00D365EB" w:rsidP="001C6F8C">
      <w:pPr>
        <w:pStyle w:val="Definition1"/>
        <w:widowControl w:val="0"/>
        <w:spacing w:after="0" w:line="276" w:lineRule="auto"/>
        <w:ind w:left="2835" w:hanging="2835"/>
      </w:pPr>
      <w:r w:rsidRPr="00955A6B">
        <w:rPr>
          <w:bCs/>
          <w:shd w:val="clear" w:color="auto" w:fill="FFFFFF" w:themeFill="background1"/>
        </w:rPr>
        <w:t>Kontaktná osoba</w:t>
      </w:r>
      <w:r w:rsidR="00E71F47" w:rsidRPr="00955A6B">
        <w:t xml:space="preserve">: </w:t>
      </w:r>
      <w:r w:rsidR="00BA301C" w:rsidRPr="00955A6B">
        <w:tab/>
      </w:r>
      <w:r w:rsidR="00BA301C" w:rsidRPr="00882A24">
        <w:rPr>
          <w:bCs/>
          <w:shd w:val="clear" w:color="auto" w:fill="FFFFFF" w:themeFill="background1"/>
        </w:rPr>
        <w:t>[•]</w:t>
      </w:r>
    </w:p>
    <w:p w14:paraId="39606295" w14:textId="08D2F200" w:rsidR="00E71F47" w:rsidRPr="00955A6B" w:rsidRDefault="00E71F47" w:rsidP="001C6F8C">
      <w:pPr>
        <w:pStyle w:val="Definition1"/>
        <w:widowControl w:val="0"/>
        <w:spacing w:after="0" w:line="276" w:lineRule="auto"/>
        <w:ind w:left="2835" w:hanging="2835"/>
      </w:pPr>
      <w:r w:rsidRPr="00955A6B">
        <w:t xml:space="preserve">Tel.: </w:t>
      </w:r>
      <w:r w:rsidRPr="00955A6B">
        <w:tab/>
      </w:r>
      <w:r w:rsidR="00BA301C" w:rsidRPr="00882A24">
        <w:rPr>
          <w:bCs/>
          <w:shd w:val="clear" w:color="auto" w:fill="FFFFFF" w:themeFill="background1"/>
        </w:rPr>
        <w:t>[•]</w:t>
      </w:r>
    </w:p>
    <w:p w14:paraId="41B2BAC8" w14:textId="0B8F425C" w:rsidR="00E71F47" w:rsidRPr="00955A6B" w:rsidRDefault="00E71F47" w:rsidP="001C6F8C">
      <w:pPr>
        <w:pStyle w:val="Definition1"/>
        <w:widowControl w:val="0"/>
        <w:spacing w:after="0" w:line="276" w:lineRule="auto"/>
        <w:ind w:left="2835" w:hanging="2835"/>
      </w:pPr>
      <w:r w:rsidRPr="00955A6B">
        <w:t xml:space="preserve">E-mail: </w:t>
      </w:r>
      <w:r w:rsidR="00BA301C" w:rsidRPr="00955A6B">
        <w:tab/>
      </w:r>
      <w:r w:rsidR="00BA301C" w:rsidRPr="00882A24">
        <w:rPr>
          <w:bCs/>
          <w:shd w:val="clear" w:color="auto" w:fill="FFFFFF" w:themeFill="background1"/>
        </w:rPr>
        <w:t>[•]</w:t>
      </w:r>
    </w:p>
    <w:p w14:paraId="00B45D88" w14:textId="77777777" w:rsidR="00E71F47" w:rsidRPr="003A6B8F" w:rsidRDefault="00E71F47" w:rsidP="001C6F8C">
      <w:pPr>
        <w:pStyle w:val="Definition1"/>
        <w:widowControl w:val="0"/>
        <w:tabs>
          <w:tab w:val="left" w:pos="1560"/>
        </w:tabs>
        <w:spacing w:after="0" w:line="276" w:lineRule="auto"/>
        <w:ind w:left="0"/>
      </w:pPr>
    </w:p>
    <w:p w14:paraId="2274D9D7" w14:textId="77777777" w:rsidR="00E71F47" w:rsidRPr="003A6B8F" w:rsidRDefault="00E71F47" w:rsidP="001C6F8C">
      <w:pPr>
        <w:pStyle w:val="Definition1"/>
        <w:widowControl w:val="0"/>
        <w:tabs>
          <w:tab w:val="left" w:pos="1560"/>
        </w:tabs>
        <w:spacing w:after="0" w:line="276" w:lineRule="auto"/>
        <w:ind w:left="0"/>
      </w:pPr>
      <w:r w:rsidRPr="003A6B8F">
        <w:t>(ďalej len „</w:t>
      </w:r>
      <w:r w:rsidRPr="00CD7A12">
        <w:rPr>
          <w:b/>
          <w:bCs/>
        </w:rPr>
        <w:t>Dodávateľ</w:t>
      </w:r>
      <w:r w:rsidRPr="003A6B8F">
        <w:t>“)</w:t>
      </w:r>
    </w:p>
    <w:p w14:paraId="77D5BFC1" w14:textId="77777777" w:rsidR="00E71F47" w:rsidRPr="003A6B8F" w:rsidRDefault="00E71F47" w:rsidP="001C6F8C">
      <w:pPr>
        <w:pStyle w:val="Definition1"/>
        <w:widowControl w:val="0"/>
        <w:numPr>
          <w:ilvl w:val="0"/>
          <w:numId w:val="0"/>
        </w:numPr>
        <w:tabs>
          <w:tab w:val="left" w:pos="1560"/>
        </w:tabs>
        <w:spacing w:after="0" w:line="276" w:lineRule="auto"/>
        <w:jc w:val="left"/>
      </w:pPr>
    </w:p>
    <w:p w14:paraId="2F020378" w14:textId="7789C5A1" w:rsidR="004E0F73" w:rsidRDefault="00E71F47" w:rsidP="001C6F8C">
      <w:pPr>
        <w:pStyle w:val="Definition1"/>
        <w:widowControl w:val="0"/>
        <w:numPr>
          <w:ilvl w:val="0"/>
          <w:numId w:val="0"/>
        </w:numPr>
        <w:spacing w:line="276" w:lineRule="auto"/>
      </w:pPr>
      <w:r w:rsidRPr="003A6B8F">
        <w:t>(</w:t>
      </w:r>
      <w:r w:rsidR="002B4B93" w:rsidRPr="003A6B8F">
        <w:t>Objednávateľ</w:t>
      </w:r>
      <w:r w:rsidRPr="003A6B8F">
        <w:t xml:space="preserve"> a Dodávateľ ďalej spoločne aj ako „</w:t>
      </w:r>
      <w:r w:rsidRPr="003A6B8F">
        <w:rPr>
          <w:b/>
        </w:rPr>
        <w:t>Zmluvné strany</w:t>
      </w:r>
      <w:r w:rsidRPr="003A6B8F">
        <w:t>“ alebo jednotlivo aj ako „</w:t>
      </w:r>
      <w:r w:rsidRPr="003A6B8F">
        <w:rPr>
          <w:b/>
        </w:rPr>
        <w:t>Zmluvná strana</w:t>
      </w:r>
      <w:r w:rsidRPr="003A6B8F">
        <w:t>“)</w:t>
      </w:r>
    </w:p>
    <w:p w14:paraId="068A250C" w14:textId="77777777" w:rsidR="00AD3981" w:rsidRDefault="00AD3981" w:rsidP="001C6F8C">
      <w:pPr>
        <w:pStyle w:val="Definition1"/>
        <w:widowControl w:val="0"/>
        <w:numPr>
          <w:ilvl w:val="0"/>
          <w:numId w:val="0"/>
        </w:numPr>
        <w:spacing w:line="276" w:lineRule="auto"/>
      </w:pPr>
    </w:p>
    <w:p w14:paraId="31659668" w14:textId="77777777" w:rsidR="00AD3981" w:rsidRDefault="00AD3981" w:rsidP="001C6F8C">
      <w:pPr>
        <w:pStyle w:val="Definition1"/>
        <w:widowControl w:val="0"/>
        <w:numPr>
          <w:ilvl w:val="0"/>
          <w:numId w:val="0"/>
        </w:numPr>
        <w:spacing w:line="276" w:lineRule="auto"/>
      </w:pPr>
    </w:p>
    <w:p w14:paraId="6A40670B" w14:textId="77777777" w:rsidR="00AD3981" w:rsidRPr="003A6B8F" w:rsidRDefault="00AD3981" w:rsidP="001C6F8C">
      <w:pPr>
        <w:pStyle w:val="Definition1"/>
        <w:widowControl w:val="0"/>
        <w:numPr>
          <w:ilvl w:val="0"/>
          <w:numId w:val="0"/>
        </w:numPr>
        <w:spacing w:line="276" w:lineRule="auto"/>
      </w:pPr>
    </w:p>
    <w:p w14:paraId="61645315" w14:textId="3EE02D19" w:rsidR="009455AE" w:rsidRPr="00882A24" w:rsidRDefault="009455AE" w:rsidP="001C6F8C">
      <w:pPr>
        <w:pStyle w:val="Definition1"/>
        <w:widowControl w:val="0"/>
        <w:spacing w:line="276" w:lineRule="auto"/>
        <w:ind w:hanging="720"/>
      </w:pPr>
      <w:r w:rsidRPr="00882A24">
        <w:rPr>
          <w:b/>
        </w:rPr>
        <w:lastRenderedPageBreak/>
        <w:t>Vzhľadom na to, že:</w:t>
      </w:r>
    </w:p>
    <w:p w14:paraId="07EFCA99" w14:textId="362FA85A" w:rsidR="009818FD" w:rsidRPr="00546360" w:rsidRDefault="002B4B93" w:rsidP="001C6F8C">
      <w:pPr>
        <w:pStyle w:val="Recitals"/>
        <w:widowControl w:val="0"/>
        <w:spacing w:line="276" w:lineRule="auto"/>
      </w:pPr>
      <w:bookmarkStart w:id="0" w:name="_Ref77316987"/>
      <w:r w:rsidRPr="00546360">
        <w:t>Objednávateľ</w:t>
      </w:r>
      <w:r w:rsidR="009818FD" w:rsidRPr="00546360">
        <w:t xml:space="preserve"> zabezpečuje centralizovanú činnosť vo verejnom obstarávaní na vybraný okruh komodít pre vlastnú potrebu a potreby organizácií v </w:t>
      </w:r>
      <w:r w:rsidR="59C84CD6" w:rsidRPr="00546360">
        <w:t xml:space="preserve">zakladateľskej a </w:t>
      </w:r>
      <w:r w:rsidR="009818FD" w:rsidRPr="00546360">
        <w:t xml:space="preserve">zriaďovateľskej pôsobnosti </w:t>
      </w:r>
      <w:r w:rsidRPr="00546360">
        <w:t>Objednávateľa</w:t>
      </w:r>
      <w:r w:rsidR="00F77ADF" w:rsidRPr="00546360">
        <w:t>;</w:t>
      </w:r>
      <w:r w:rsidR="0019733B" w:rsidRPr="00546360">
        <w:t xml:space="preserve"> </w:t>
      </w:r>
    </w:p>
    <w:p w14:paraId="5BD5BBD3" w14:textId="6032A2EF" w:rsidR="0019733B" w:rsidRPr="00546360" w:rsidRDefault="002B4B93" w:rsidP="001C6F8C">
      <w:pPr>
        <w:pStyle w:val="Recitals"/>
        <w:widowControl w:val="0"/>
        <w:spacing w:line="276" w:lineRule="auto"/>
      </w:pPr>
      <w:r w:rsidRPr="00546360">
        <w:t xml:space="preserve">Objednávateľ </w:t>
      </w:r>
      <w:r w:rsidR="009818FD" w:rsidRPr="00546360">
        <w:t xml:space="preserve">a ostatní Odberatelia majú v záujme pre seba zabezpečiť dodávky elektriny na Odberné miesta vrátane prenosu, prevzatie zodpovednosti za odchýlku, distribúcie, a ostatných </w:t>
      </w:r>
      <w:r w:rsidR="00D365EB" w:rsidRPr="00546360">
        <w:t xml:space="preserve">služieb </w:t>
      </w:r>
      <w:r w:rsidR="009818FD" w:rsidRPr="00546360">
        <w:t xml:space="preserve">spojených s dodávkou elektriny; </w:t>
      </w:r>
      <w:r w:rsidR="0019733B" w:rsidRPr="00546360">
        <w:t xml:space="preserve">a keďže </w:t>
      </w:r>
    </w:p>
    <w:p w14:paraId="24D57A25" w14:textId="2D308941" w:rsidR="00627403" w:rsidRPr="00546360" w:rsidRDefault="009818FD" w:rsidP="001C6F8C">
      <w:pPr>
        <w:pStyle w:val="Recitals"/>
        <w:widowControl w:val="0"/>
        <w:spacing w:line="276" w:lineRule="auto"/>
      </w:pPr>
      <w:r w:rsidRPr="00546360">
        <w:t>z</w:t>
      </w:r>
      <w:r w:rsidR="0019733B" w:rsidRPr="00546360">
        <w:t xml:space="preserve">a týmto účelom </w:t>
      </w:r>
      <w:r w:rsidR="002B4B93" w:rsidRPr="00546360">
        <w:t xml:space="preserve">Objednávateľ </w:t>
      </w:r>
      <w:r w:rsidR="0019733B" w:rsidRPr="00546360">
        <w:t>vyhlásil Verejné obstarávanie</w:t>
      </w:r>
      <w:bookmarkEnd w:id="0"/>
      <w:r w:rsidR="0019733B" w:rsidRPr="00546360">
        <w:t xml:space="preserve"> a </w:t>
      </w:r>
      <w:r w:rsidR="00241DC3" w:rsidRPr="00546360">
        <w:t>n</w:t>
      </w:r>
      <w:r w:rsidR="00CD0F3F" w:rsidRPr="00546360">
        <w:t xml:space="preserve">a základe výsledkov </w:t>
      </w:r>
      <w:r w:rsidR="005421FE" w:rsidRPr="00546360">
        <w:t>V</w:t>
      </w:r>
      <w:r w:rsidR="00CD0F3F" w:rsidRPr="00546360">
        <w:t xml:space="preserve">erejného obstarávania bola ponuka </w:t>
      </w:r>
      <w:r w:rsidR="00A80BDA" w:rsidRPr="00546360">
        <w:t>Dodávateľ</w:t>
      </w:r>
      <w:r w:rsidR="005421FE" w:rsidRPr="00546360">
        <w:t>a</w:t>
      </w:r>
      <w:r w:rsidR="00CD0F3F" w:rsidRPr="00546360">
        <w:t xml:space="preserve"> vyhodnotená ako úspešná a zo strany </w:t>
      </w:r>
      <w:r w:rsidR="002B4B93" w:rsidRPr="00546360">
        <w:t xml:space="preserve">Objednávateľa </w:t>
      </w:r>
      <w:r w:rsidR="00241DC3" w:rsidRPr="00546360">
        <w:t xml:space="preserve">bola ponuka </w:t>
      </w:r>
      <w:r w:rsidR="00A80BDA" w:rsidRPr="00546360">
        <w:t>Dodávateľ</w:t>
      </w:r>
      <w:r w:rsidR="005421FE" w:rsidRPr="00546360">
        <w:t>a</w:t>
      </w:r>
      <w:r w:rsidR="00241DC3" w:rsidRPr="00546360">
        <w:t xml:space="preserve"> prijatá;</w:t>
      </w:r>
    </w:p>
    <w:p w14:paraId="1676D851" w14:textId="5796A0A9" w:rsidR="009455AE" w:rsidRPr="003A6B8F" w:rsidRDefault="00241DC3" w:rsidP="001C6F8C">
      <w:pPr>
        <w:pStyle w:val="Definition1"/>
        <w:widowControl w:val="0"/>
        <w:numPr>
          <w:ilvl w:val="0"/>
          <w:numId w:val="0"/>
        </w:numPr>
        <w:spacing w:line="276" w:lineRule="auto"/>
      </w:pPr>
      <w:r w:rsidRPr="003A6B8F">
        <w:t xml:space="preserve">sa </w:t>
      </w:r>
      <w:r w:rsidR="009455AE" w:rsidRPr="003A6B8F">
        <w:t xml:space="preserve">Zmluvné strany dohodli </w:t>
      </w:r>
      <w:r w:rsidRPr="003A6B8F">
        <w:t>na uzatvorení tejto Zmluvy v nasledovnom znení</w:t>
      </w:r>
      <w:r w:rsidR="009455AE" w:rsidRPr="003A6B8F">
        <w:t>:</w:t>
      </w:r>
    </w:p>
    <w:p w14:paraId="6855502C" w14:textId="77777777" w:rsidR="009455AE" w:rsidRPr="003A6B8F" w:rsidRDefault="009455AE" w:rsidP="001C6F8C">
      <w:pPr>
        <w:pStyle w:val="Heading1"/>
        <w:keepNext w:val="0"/>
        <w:keepLines w:val="0"/>
        <w:spacing w:after="360" w:line="276" w:lineRule="auto"/>
      </w:pPr>
      <w:r w:rsidRPr="003A6B8F">
        <w:t>Definície a výklad pojmov</w:t>
      </w:r>
    </w:p>
    <w:p w14:paraId="2BF1A365" w14:textId="28C1FF68" w:rsidR="009455AE" w:rsidRPr="003A6B8F" w:rsidRDefault="009455AE" w:rsidP="001C6F8C">
      <w:pPr>
        <w:pStyle w:val="Heading2"/>
        <w:widowControl w:val="0"/>
        <w:spacing w:line="276" w:lineRule="auto"/>
      </w:pPr>
      <w:r w:rsidRPr="003A6B8F">
        <w:t xml:space="preserve">Ak táto Zmluva neustanovuje inak </w:t>
      </w:r>
      <w:r w:rsidR="0095422F" w:rsidRPr="003A6B8F">
        <w:t xml:space="preserve">alebo </w:t>
      </w:r>
      <w:r w:rsidRPr="003A6B8F">
        <w:t>pokiaľ z kontextu Zmluvy nevyplýva niečo iné, slová a výrazy napísané s veľkým začiatočným písmenom majú v tejto Zmluve nasledujúci význam:</w:t>
      </w:r>
    </w:p>
    <w:tbl>
      <w:tblPr>
        <w:tblStyle w:val="TableGrid"/>
        <w:tblW w:w="8297"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77"/>
        <w:gridCol w:w="5620"/>
      </w:tblGrid>
      <w:tr w:rsidR="007C59CD" w:rsidRPr="003A6B8F" w14:paraId="5EDE1F3F" w14:textId="77777777" w:rsidTr="00716985">
        <w:tc>
          <w:tcPr>
            <w:tcW w:w="2677" w:type="dxa"/>
          </w:tcPr>
          <w:p w14:paraId="3A6180D2" w14:textId="5CC1971C" w:rsidR="00570A70" w:rsidRPr="003A6B8F" w:rsidRDefault="00570A70" w:rsidP="001C6F8C">
            <w:pPr>
              <w:pStyle w:val="Definition1"/>
              <w:widowControl w:val="0"/>
              <w:spacing w:before="120" w:after="120" w:line="276" w:lineRule="auto"/>
              <w:ind w:left="0"/>
              <w:rPr>
                <w:lang w:val="sk-SK"/>
              </w:rPr>
            </w:pPr>
            <w:r w:rsidRPr="003A6B8F">
              <w:rPr>
                <w:lang w:val="sk-SK"/>
              </w:rPr>
              <w:t>Obchodný zákonník</w:t>
            </w:r>
          </w:p>
        </w:tc>
        <w:tc>
          <w:tcPr>
            <w:tcW w:w="5620" w:type="dxa"/>
          </w:tcPr>
          <w:p w14:paraId="4997C7F0" w14:textId="79E06AE3" w:rsidR="00570A70" w:rsidRPr="003A6B8F" w:rsidRDefault="00570A70" w:rsidP="001C6F8C">
            <w:pPr>
              <w:pStyle w:val="Definition1"/>
              <w:widowControl w:val="0"/>
              <w:spacing w:before="120" w:after="120" w:line="276" w:lineRule="auto"/>
              <w:ind w:left="0"/>
              <w:jc w:val="left"/>
              <w:rPr>
                <w:lang w:val="sk-SK"/>
              </w:rPr>
            </w:pPr>
            <w:r w:rsidRPr="003A6B8F">
              <w:rPr>
                <w:lang w:val="sk-SK"/>
              </w:rPr>
              <w:t>znamená zákon č. 5</w:t>
            </w:r>
            <w:r w:rsidR="00B036BB" w:rsidRPr="003A6B8F">
              <w:rPr>
                <w:lang w:val="sk-SK"/>
              </w:rPr>
              <w:t>13/1991 Zb. Obchodný zákonník v </w:t>
            </w:r>
            <w:r w:rsidRPr="003A6B8F">
              <w:rPr>
                <w:lang w:val="sk-SK"/>
              </w:rPr>
              <w:t>znení neskorších predpisov.</w:t>
            </w:r>
          </w:p>
        </w:tc>
      </w:tr>
      <w:tr w:rsidR="007C59CD" w:rsidRPr="003A6B8F" w14:paraId="0CB2B4C3" w14:textId="77777777" w:rsidTr="00716985">
        <w:tc>
          <w:tcPr>
            <w:tcW w:w="2677" w:type="dxa"/>
          </w:tcPr>
          <w:p w14:paraId="76809C3A" w14:textId="3ECD61A0" w:rsidR="002E48FF" w:rsidRPr="003A6B8F" w:rsidRDefault="002E48FF" w:rsidP="001C6F8C">
            <w:pPr>
              <w:pStyle w:val="Definition1"/>
              <w:widowControl w:val="0"/>
              <w:spacing w:before="120" w:after="120" w:line="276" w:lineRule="auto"/>
              <w:ind w:left="0"/>
              <w:rPr>
                <w:lang w:val="sk-SK"/>
              </w:rPr>
            </w:pPr>
            <w:r w:rsidRPr="003A6B8F">
              <w:rPr>
                <w:lang w:val="sk-SK"/>
              </w:rPr>
              <w:t>Odberné miesta</w:t>
            </w:r>
          </w:p>
        </w:tc>
        <w:tc>
          <w:tcPr>
            <w:tcW w:w="5620" w:type="dxa"/>
          </w:tcPr>
          <w:p w14:paraId="3EF65F4C" w14:textId="638A8A98" w:rsidR="002E48FF" w:rsidRPr="003A6B8F" w:rsidRDefault="009818FD" w:rsidP="001C6F8C">
            <w:pPr>
              <w:pStyle w:val="Definition1"/>
              <w:widowControl w:val="0"/>
              <w:spacing w:before="120" w:after="120" w:line="276" w:lineRule="auto"/>
              <w:ind w:left="0"/>
              <w:rPr>
                <w:lang w:val="sk-SK"/>
              </w:rPr>
            </w:pPr>
            <w:r w:rsidRPr="003A6B8F">
              <w:rPr>
                <w:lang w:val="sk-SK"/>
              </w:rPr>
              <w:t xml:space="preserve">sú odberné miesta Odberateľov elektriny ako sú definované v Prílohe č. </w:t>
            </w:r>
            <w:r w:rsidR="00396709" w:rsidRPr="003A6B8F">
              <w:rPr>
                <w:lang w:val="sk-SK"/>
              </w:rPr>
              <w:t>1</w:t>
            </w:r>
            <w:r w:rsidRPr="003A6B8F">
              <w:rPr>
                <w:lang w:val="sk-SK"/>
              </w:rPr>
              <w:t xml:space="preserve"> tejto Zmluvy.</w:t>
            </w:r>
          </w:p>
        </w:tc>
      </w:tr>
      <w:tr w:rsidR="007C59CD" w:rsidRPr="003A6B8F" w14:paraId="3711B7B6" w14:textId="77777777" w:rsidTr="00716985">
        <w:tc>
          <w:tcPr>
            <w:tcW w:w="2677" w:type="dxa"/>
          </w:tcPr>
          <w:p w14:paraId="158539A1" w14:textId="6A59396A" w:rsidR="00247641" w:rsidRPr="003A6B8F" w:rsidRDefault="00247641" w:rsidP="001C6F8C">
            <w:pPr>
              <w:pStyle w:val="Definition1"/>
              <w:widowControl w:val="0"/>
              <w:spacing w:before="120" w:after="120" w:line="276" w:lineRule="auto"/>
              <w:ind w:left="0"/>
              <w:rPr>
                <w:lang w:val="sk-SK"/>
              </w:rPr>
            </w:pPr>
            <w:r w:rsidRPr="003A6B8F">
              <w:rPr>
                <w:lang w:val="sk-SK"/>
              </w:rPr>
              <w:t>Odberateľ</w:t>
            </w:r>
          </w:p>
        </w:tc>
        <w:tc>
          <w:tcPr>
            <w:tcW w:w="5620" w:type="dxa"/>
          </w:tcPr>
          <w:p w14:paraId="33008C43" w14:textId="39DF19F2" w:rsidR="00247641" w:rsidRPr="003A6B8F" w:rsidRDefault="00247641" w:rsidP="001C6F8C">
            <w:pPr>
              <w:pStyle w:val="Definition1"/>
              <w:widowControl w:val="0"/>
              <w:spacing w:before="120" w:after="120" w:line="276" w:lineRule="auto"/>
              <w:ind w:left="0"/>
              <w:rPr>
                <w:lang w:val="sk-SK"/>
              </w:rPr>
            </w:pPr>
            <w:r w:rsidRPr="003A6B8F">
              <w:rPr>
                <w:lang w:val="sk-SK"/>
              </w:rPr>
              <w:t xml:space="preserve">znamená </w:t>
            </w:r>
            <w:r w:rsidR="002B4B93" w:rsidRPr="003A6B8F">
              <w:rPr>
                <w:lang w:val="sk-SK"/>
              </w:rPr>
              <w:t xml:space="preserve">Objednávateľa </w:t>
            </w:r>
            <w:r w:rsidRPr="003A6B8F">
              <w:rPr>
                <w:lang w:val="sk-SK"/>
              </w:rPr>
              <w:t xml:space="preserve">a/alebo (podľa kontextu) každú osobu </w:t>
            </w:r>
            <w:r w:rsidR="009818FD" w:rsidRPr="003A6B8F">
              <w:rPr>
                <w:lang w:val="sk-SK"/>
              </w:rPr>
              <w:t xml:space="preserve">odberateľa </w:t>
            </w:r>
            <w:r w:rsidR="00AF3AAA" w:rsidRPr="003A6B8F">
              <w:rPr>
                <w:lang w:val="sk-SK"/>
              </w:rPr>
              <w:t xml:space="preserve">ako sú vymedzené v Prílohe č. </w:t>
            </w:r>
            <w:r w:rsidR="00396709" w:rsidRPr="003A6B8F">
              <w:rPr>
                <w:lang w:val="sk-SK"/>
              </w:rPr>
              <w:t>1</w:t>
            </w:r>
            <w:r w:rsidR="00AF3AAA" w:rsidRPr="003A6B8F">
              <w:rPr>
                <w:lang w:val="sk-SK"/>
              </w:rPr>
              <w:t xml:space="preserve"> </w:t>
            </w:r>
            <w:r w:rsidR="009818FD" w:rsidRPr="003A6B8F">
              <w:rPr>
                <w:lang w:val="sk-SK"/>
              </w:rPr>
              <w:t xml:space="preserve">tejto </w:t>
            </w:r>
            <w:r w:rsidR="00AF3AAA" w:rsidRPr="003A6B8F">
              <w:rPr>
                <w:lang w:val="sk-SK"/>
              </w:rPr>
              <w:t>Zmluvy.</w:t>
            </w:r>
          </w:p>
        </w:tc>
      </w:tr>
      <w:tr w:rsidR="007C59CD" w:rsidRPr="003A6B8F" w14:paraId="4FB82A9B" w14:textId="77777777" w:rsidTr="00716985">
        <w:tc>
          <w:tcPr>
            <w:tcW w:w="2677" w:type="dxa"/>
          </w:tcPr>
          <w:p w14:paraId="6F0A6A59" w14:textId="5766E458" w:rsidR="00113A2E" w:rsidRPr="003A6B8F" w:rsidRDefault="00113A2E" w:rsidP="001C6F8C">
            <w:pPr>
              <w:pStyle w:val="Definition1"/>
              <w:widowControl w:val="0"/>
              <w:spacing w:before="120" w:after="120" w:line="276" w:lineRule="auto"/>
              <w:ind w:left="0"/>
              <w:rPr>
                <w:lang w:val="sk-SK"/>
              </w:rPr>
            </w:pPr>
            <w:r w:rsidRPr="003A6B8F">
              <w:rPr>
                <w:lang w:val="sk-SK"/>
              </w:rPr>
              <w:t>Právne predpisy</w:t>
            </w:r>
          </w:p>
        </w:tc>
        <w:tc>
          <w:tcPr>
            <w:tcW w:w="5620" w:type="dxa"/>
          </w:tcPr>
          <w:p w14:paraId="7D9EC9FF" w14:textId="46534D5D" w:rsidR="00113A2E" w:rsidRPr="003A6B8F" w:rsidRDefault="00113A2E" w:rsidP="001C6F8C">
            <w:pPr>
              <w:pStyle w:val="Definition1"/>
              <w:widowControl w:val="0"/>
              <w:spacing w:before="120" w:after="120" w:line="276" w:lineRule="auto"/>
              <w:ind w:left="0"/>
              <w:rPr>
                <w:lang w:val="sk-SK"/>
              </w:rPr>
            </w:pPr>
            <w:r w:rsidRPr="003A6B8F">
              <w:rPr>
                <w:lang w:val="sk-SK"/>
              </w:rPr>
              <w:t xml:space="preserve">znamenajú všetky všeobecne záväzné právne predpisy Slovenskej republiky a Európskej únie, vrátane všetkých všeobecne záväzných smerníc a nariadení každej legálne ustanovenej verejnej správy. </w:t>
            </w:r>
          </w:p>
        </w:tc>
      </w:tr>
      <w:tr w:rsidR="007C59CD" w:rsidRPr="003A6B8F" w14:paraId="6B4DCB2A" w14:textId="77777777" w:rsidTr="00716985">
        <w:tc>
          <w:tcPr>
            <w:tcW w:w="2677" w:type="dxa"/>
          </w:tcPr>
          <w:p w14:paraId="71E8CCB5" w14:textId="2D8530CC" w:rsidR="00AF3AAA" w:rsidRPr="003A6B8F" w:rsidRDefault="00AF3AAA" w:rsidP="001C6F8C">
            <w:pPr>
              <w:pStyle w:val="Definition1"/>
              <w:widowControl w:val="0"/>
              <w:spacing w:before="120" w:after="120" w:line="276" w:lineRule="auto"/>
              <w:ind w:left="0"/>
              <w:rPr>
                <w:lang w:val="sk-SK"/>
              </w:rPr>
            </w:pPr>
            <w:r w:rsidRPr="003A6B8F">
              <w:rPr>
                <w:lang w:val="sk-SK"/>
              </w:rPr>
              <w:t>Prevádzkovateľ distribučnej siete</w:t>
            </w:r>
          </w:p>
        </w:tc>
        <w:tc>
          <w:tcPr>
            <w:tcW w:w="5620" w:type="dxa"/>
          </w:tcPr>
          <w:p w14:paraId="0B021E37" w14:textId="43F673BC" w:rsidR="00AF3AAA" w:rsidRPr="003A6B8F" w:rsidRDefault="00C9225F" w:rsidP="001C6F8C">
            <w:pPr>
              <w:pStyle w:val="Definition1"/>
              <w:widowControl w:val="0"/>
              <w:spacing w:before="120" w:after="120" w:line="276" w:lineRule="auto"/>
              <w:ind w:left="0"/>
              <w:rPr>
                <w:lang w:val="sk-SK"/>
              </w:rPr>
            </w:pPr>
            <w:r w:rsidRPr="003A6B8F">
              <w:rPr>
                <w:lang w:val="sk-SK"/>
              </w:rPr>
              <w:t>znamená osobu prevádzkovateľa distribučnej siete elektriny pre príslušné Odberné miesto.</w:t>
            </w:r>
          </w:p>
        </w:tc>
      </w:tr>
      <w:tr w:rsidR="007C59CD" w:rsidRPr="003A6B8F" w14:paraId="34575D8E" w14:textId="77777777" w:rsidTr="00716985">
        <w:tc>
          <w:tcPr>
            <w:tcW w:w="2677" w:type="dxa"/>
          </w:tcPr>
          <w:p w14:paraId="6728B4DF" w14:textId="1714B45E" w:rsidR="002F6A64" w:rsidRPr="003A6B8F" w:rsidRDefault="002F6A64" w:rsidP="001C6F8C">
            <w:pPr>
              <w:pStyle w:val="Definition1"/>
              <w:widowControl w:val="0"/>
              <w:spacing w:before="120" w:after="120" w:line="276" w:lineRule="auto"/>
              <w:ind w:left="0"/>
              <w:rPr>
                <w:lang w:val="sk-SK"/>
              </w:rPr>
            </w:pPr>
            <w:r w:rsidRPr="003A6B8F">
              <w:rPr>
                <w:lang w:val="sk-SK"/>
              </w:rPr>
              <w:t>Subdodávateľ</w:t>
            </w:r>
          </w:p>
        </w:tc>
        <w:tc>
          <w:tcPr>
            <w:tcW w:w="5620" w:type="dxa"/>
          </w:tcPr>
          <w:p w14:paraId="1FAFBFA2" w14:textId="2C424C78" w:rsidR="002F6A64" w:rsidRPr="003A6B8F" w:rsidRDefault="002F6A64" w:rsidP="001C6F8C">
            <w:pPr>
              <w:pStyle w:val="Definition1"/>
              <w:widowControl w:val="0"/>
              <w:spacing w:before="120" w:after="120" w:line="276" w:lineRule="auto"/>
              <w:ind w:left="0"/>
              <w:rPr>
                <w:lang w:val="sk-SK"/>
              </w:rPr>
            </w:pPr>
            <w:r w:rsidRPr="003A6B8F">
              <w:rPr>
                <w:lang w:val="sk-SK"/>
              </w:rPr>
              <w:t xml:space="preserve">znamená hospodársky subjekt, ktorý uzatvoril </w:t>
            </w:r>
            <w:r w:rsidR="007F3DBA" w:rsidRPr="003A6B8F">
              <w:rPr>
                <w:lang w:val="sk-SK"/>
              </w:rPr>
              <w:br/>
            </w:r>
            <w:r w:rsidRPr="003A6B8F">
              <w:rPr>
                <w:lang w:val="sk-SK"/>
              </w:rPr>
              <w:t xml:space="preserve">s </w:t>
            </w:r>
            <w:r w:rsidR="00A80BDA" w:rsidRPr="003A6B8F">
              <w:rPr>
                <w:lang w:val="sk-SK"/>
              </w:rPr>
              <w:t>Dodávateľ</w:t>
            </w:r>
            <w:r w:rsidRPr="003A6B8F">
              <w:rPr>
                <w:lang w:val="sk-SK"/>
              </w:rPr>
              <w:t>om zmluvu na plnenie určitej časti tejto Zmluvy.</w:t>
            </w:r>
          </w:p>
        </w:tc>
      </w:tr>
      <w:tr w:rsidR="007C59CD" w:rsidRPr="003A6B8F" w14:paraId="45538D53" w14:textId="77777777" w:rsidTr="00716985">
        <w:tc>
          <w:tcPr>
            <w:tcW w:w="2677" w:type="dxa"/>
          </w:tcPr>
          <w:p w14:paraId="0E65FC52" w14:textId="10A209CD" w:rsidR="002F6A64" w:rsidRPr="003A6B8F" w:rsidRDefault="002F6A64" w:rsidP="001C6F8C">
            <w:pPr>
              <w:pStyle w:val="Definition1"/>
              <w:widowControl w:val="0"/>
              <w:spacing w:before="120" w:after="120" w:line="276" w:lineRule="auto"/>
              <w:ind w:left="0"/>
              <w:rPr>
                <w:lang w:val="sk-SK"/>
              </w:rPr>
            </w:pPr>
            <w:r w:rsidRPr="003A6B8F">
              <w:rPr>
                <w:lang w:val="sk-SK"/>
              </w:rPr>
              <w:t>Súťažné podklady</w:t>
            </w:r>
          </w:p>
        </w:tc>
        <w:tc>
          <w:tcPr>
            <w:tcW w:w="5620" w:type="dxa"/>
          </w:tcPr>
          <w:p w14:paraId="798D85D1" w14:textId="3557CAD2" w:rsidR="002F6A64" w:rsidRPr="003A6B8F" w:rsidRDefault="002F6A64" w:rsidP="001C6F8C">
            <w:pPr>
              <w:pStyle w:val="Definition1"/>
              <w:widowControl w:val="0"/>
              <w:spacing w:before="120" w:after="120" w:line="276" w:lineRule="auto"/>
              <w:ind w:left="0"/>
              <w:rPr>
                <w:lang w:val="sk-SK"/>
              </w:rPr>
            </w:pPr>
            <w:r w:rsidRPr="003A6B8F">
              <w:rPr>
                <w:lang w:val="sk-SK"/>
              </w:rPr>
              <w:t xml:space="preserve">znamenajú súťažné podklady a všetky informácie zverejnené </w:t>
            </w:r>
            <w:r w:rsidR="002B4B93" w:rsidRPr="003A6B8F">
              <w:rPr>
                <w:lang w:val="sk-SK"/>
              </w:rPr>
              <w:t>Objednávateľom</w:t>
            </w:r>
            <w:r w:rsidR="00D21D7D" w:rsidRPr="003A6B8F">
              <w:rPr>
                <w:lang w:val="sk-SK"/>
              </w:rPr>
              <w:t xml:space="preserve"> </w:t>
            </w:r>
            <w:r w:rsidRPr="003A6B8F">
              <w:rPr>
                <w:lang w:val="sk-SK"/>
              </w:rPr>
              <w:t>(vystupujúcom v právnom postavení verejného obstarávateľa) v procese Verejného obstarávania potrebné</w:t>
            </w:r>
            <w:r w:rsidR="00D21D7D" w:rsidRPr="003A6B8F">
              <w:rPr>
                <w:lang w:val="sk-SK"/>
              </w:rPr>
              <w:t xml:space="preserve"> </w:t>
            </w:r>
            <w:r w:rsidRPr="003A6B8F">
              <w:rPr>
                <w:lang w:val="sk-SK"/>
              </w:rPr>
              <w:t>a podstatné pre vypracovanie ponuky vo Verejnom obstarávaní.</w:t>
            </w:r>
          </w:p>
        </w:tc>
      </w:tr>
      <w:tr w:rsidR="00D5322C" w:rsidRPr="003A6B8F" w14:paraId="31A4822C" w14:textId="77777777" w:rsidTr="00716985">
        <w:tc>
          <w:tcPr>
            <w:tcW w:w="2677" w:type="dxa"/>
          </w:tcPr>
          <w:p w14:paraId="35C22562" w14:textId="3B56E00C" w:rsidR="00D5322C" w:rsidRPr="003A6B8F" w:rsidRDefault="00D5322C" w:rsidP="001C6F8C">
            <w:pPr>
              <w:pStyle w:val="Definition1"/>
              <w:widowControl w:val="0"/>
              <w:spacing w:before="120" w:after="120" w:line="276" w:lineRule="auto"/>
              <w:ind w:left="0"/>
              <w:rPr>
                <w:lang w:val="sk-SK"/>
              </w:rPr>
            </w:pPr>
            <w:r w:rsidRPr="003A6B8F">
              <w:rPr>
                <w:lang w:val="sk-SK"/>
              </w:rPr>
              <w:t>ÚRSO</w:t>
            </w:r>
          </w:p>
        </w:tc>
        <w:tc>
          <w:tcPr>
            <w:tcW w:w="5620" w:type="dxa"/>
          </w:tcPr>
          <w:p w14:paraId="74210407" w14:textId="2513D2C0" w:rsidR="00D5322C" w:rsidRPr="003A6B8F" w:rsidRDefault="00D5322C" w:rsidP="001C6F8C">
            <w:pPr>
              <w:pStyle w:val="Definition1"/>
              <w:widowControl w:val="0"/>
              <w:spacing w:before="120" w:after="120" w:line="276" w:lineRule="auto"/>
              <w:ind w:left="0"/>
              <w:rPr>
                <w:lang w:val="sk-SK"/>
              </w:rPr>
            </w:pPr>
            <w:r w:rsidRPr="003A6B8F">
              <w:rPr>
                <w:lang w:val="sk-SK"/>
              </w:rPr>
              <w:t>znamená Úrad pre reguláciu sieťových odvetví.</w:t>
            </w:r>
          </w:p>
        </w:tc>
      </w:tr>
      <w:tr w:rsidR="007C59CD" w:rsidRPr="00882A24" w14:paraId="33B43E38" w14:textId="77777777" w:rsidTr="00716985">
        <w:tc>
          <w:tcPr>
            <w:tcW w:w="2677" w:type="dxa"/>
          </w:tcPr>
          <w:p w14:paraId="1E44E728" w14:textId="614AE0EB" w:rsidR="002F6A64" w:rsidRPr="003A6B8F" w:rsidRDefault="002F6A64" w:rsidP="001C6F8C">
            <w:pPr>
              <w:pStyle w:val="Definition1"/>
              <w:widowControl w:val="0"/>
              <w:spacing w:before="120" w:after="120" w:line="276" w:lineRule="auto"/>
              <w:ind w:left="0"/>
              <w:rPr>
                <w:lang w:val="sk-SK"/>
              </w:rPr>
            </w:pPr>
            <w:r w:rsidRPr="003A6B8F">
              <w:rPr>
                <w:lang w:val="sk-SK"/>
              </w:rPr>
              <w:lastRenderedPageBreak/>
              <w:t>Verejné obstarávanie</w:t>
            </w:r>
          </w:p>
        </w:tc>
        <w:tc>
          <w:tcPr>
            <w:tcW w:w="5620" w:type="dxa"/>
          </w:tcPr>
          <w:p w14:paraId="5464A253" w14:textId="4463B59A" w:rsidR="002F6A64" w:rsidRPr="00882A24" w:rsidRDefault="002F6A64" w:rsidP="001C6F8C">
            <w:pPr>
              <w:pStyle w:val="Definition1"/>
              <w:widowControl w:val="0"/>
              <w:spacing w:before="120" w:after="120" w:line="276" w:lineRule="auto"/>
              <w:ind w:left="0"/>
              <w:rPr>
                <w:lang w:val="sk-SK"/>
              </w:rPr>
            </w:pPr>
            <w:r w:rsidRPr="00882A24">
              <w:rPr>
                <w:lang w:val="sk-SK"/>
              </w:rPr>
              <w:t xml:space="preserve">verejné obstarávanie na predmet zákazky [●] vyhlásené uverejnením oznámenia o vyhlásení verejného obstarávania v Dodatku k Úradnému vestníku Európskej únie č. [●] </w:t>
            </w:r>
            <w:r w:rsidR="00B454BC" w:rsidRPr="00882A24">
              <w:rPr>
                <w:lang w:val="sk-SK"/>
              </w:rPr>
              <w:br/>
            </w:r>
            <w:r w:rsidRPr="00882A24">
              <w:rPr>
                <w:lang w:val="sk-SK"/>
              </w:rPr>
              <w:t xml:space="preserve">zo dňa [●] a vo Vestníku verejného obstarávania č. [●] </w:t>
            </w:r>
            <w:r w:rsidR="00B454BC" w:rsidRPr="00882A24">
              <w:rPr>
                <w:lang w:val="sk-SK"/>
              </w:rPr>
              <w:br/>
            </w:r>
            <w:r w:rsidRPr="00882A24">
              <w:rPr>
                <w:lang w:val="sk-SK"/>
              </w:rPr>
              <w:t>zo dňa [●].</w:t>
            </w:r>
          </w:p>
        </w:tc>
      </w:tr>
      <w:tr w:rsidR="007C59CD" w:rsidRPr="003A6B8F" w14:paraId="4436CDB7" w14:textId="77777777" w:rsidTr="00716985">
        <w:tc>
          <w:tcPr>
            <w:tcW w:w="2677" w:type="dxa"/>
          </w:tcPr>
          <w:p w14:paraId="48C4CF2F" w14:textId="3E5E0C23" w:rsidR="006D136C" w:rsidRPr="003A6B8F" w:rsidRDefault="006D136C" w:rsidP="001C6F8C">
            <w:pPr>
              <w:pStyle w:val="Definition1"/>
              <w:widowControl w:val="0"/>
              <w:spacing w:before="120" w:after="120" w:line="276" w:lineRule="auto"/>
              <w:ind w:left="0"/>
              <w:rPr>
                <w:lang w:val="sk-SK"/>
              </w:rPr>
            </w:pPr>
            <w:r w:rsidRPr="003A6B8F">
              <w:rPr>
                <w:lang w:val="sk-SK"/>
              </w:rPr>
              <w:t>Vyššia moc</w:t>
            </w:r>
          </w:p>
        </w:tc>
        <w:tc>
          <w:tcPr>
            <w:tcW w:w="5620" w:type="dxa"/>
          </w:tcPr>
          <w:p w14:paraId="414D0E9F" w14:textId="670AA7C4" w:rsidR="006D136C" w:rsidRPr="003A6B8F" w:rsidRDefault="006D136C" w:rsidP="001C6F8C">
            <w:pPr>
              <w:pStyle w:val="Definition1"/>
              <w:widowControl w:val="0"/>
              <w:numPr>
                <w:ilvl w:val="0"/>
                <w:numId w:val="0"/>
              </w:numPr>
              <w:spacing w:before="120" w:after="120" w:line="276" w:lineRule="auto"/>
              <w:rPr>
                <w:lang w:val="sk-SK"/>
              </w:rPr>
            </w:pPr>
            <w:r w:rsidRPr="003A6B8F">
              <w:rPr>
                <w:lang w:val="sk-SK"/>
              </w:rPr>
              <w:t>je taká prekážka, ktorá nastala nezávisle od vôle povinnej Zmluvnej strany a bráni jej v splnení jej povinností, pokiaľ nemožno rozumne predpokladať, že by povinná Zmluvná strana túto prekážku alebo jej následky odvrátila alebo prekonala a taktiež, že by v čase vzniku záväzku túto prekážku predvídala; za Vyššiu moc sa na účely tejto Zmluvy považujú výlučne nasledovné okolnosti (v každom prípade za podmienky, že spĺňajú vyššie uvedené definičné znaky): vojna, sabotáž, teroristické akcie, blokáda, štrajk, epidémia, nukleárna explózia, radiácia, chemická alebo biologická kontaminácia, havária lietadla a živelné pohromy (zemetrasenie, zosuv pôdy, požiar, potopa, víchrica, výbuch sopky, lavína, krupobitie). Pre vylúčenie pochybností platí, že za Vyššiu moc sa nikdy nepokladajú zmeny ekonomického, politického, finančného alebo menového rázu, zmena hospodárskych pomerov niektorej Zmluvnej strany alebo Subdodávateľa, nevydanie alebo zamietnutie vydania akéhokoľvek rozhodnutia orgánu verejnej moci.</w:t>
            </w:r>
          </w:p>
        </w:tc>
      </w:tr>
      <w:tr w:rsidR="00703002" w:rsidRPr="003A6B8F" w14:paraId="6C3D2FA6" w14:textId="77777777" w:rsidTr="00716985">
        <w:tc>
          <w:tcPr>
            <w:tcW w:w="2677" w:type="dxa"/>
          </w:tcPr>
          <w:p w14:paraId="473A3428" w14:textId="2C8CB50F" w:rsidR="00703002" w:rsidRPr="003A6B8F" w:rsidRDefault="00703002" w:rsidP="001C6F8C">
            <w:pPr>
              <w:pStyle w:val="Definition1"/>
              <w:widowControl w:val="0"/>
              <w:spacing w:before="120" w:after="120" w:line="276" w:lineRule="auto"/>
              <w:ind w:left="0"/>
              <w:rPr>
                <w:lang w:val="sk-SK"/>
              </w:rPr>
            </w:pPr>
            <w:r w:rsidRPr="003A6B8F">
              <w:rPr>
                <w:lang w:val="sk-SK"/>
              </w:rPr>
              <w:t>Zákon o energetike</w:t>
            </w:r>
          </w:p>
        </w:tc>
        <w:tc>
          <w:tcPr>
            <w:tcW w:w="5620" w:type="dxa"/>
          </w:tcPr>
          <w:p w14:paraId="1EEFAFEF" w14:textId="122B48F4" w:rsidR="00703002" w:rsidRPr="003A6B8F" w:rsidRDefault="00703002" w:rsidP="001C6F8C">
            <w:pPr>
              <w:pStyle w:val="Definition1"/>
              <w:widowControl w:val="0"/>
              <w:spacing w:before="120" w:after="120" w:line="276" w:lineRule="auto"/>
              <w:ind w:left="0"/>
              <w:rPr>
                <w:lang w:val="sk-SK"/>
              </w:rPr>
            </w:pPr>
            <w:r w:rsidRPr="003A6B8F">
              <w:rPr>
                <w:lang w:val="sk-SK"/>
              </w:rPr>
              <w:t>zákon č. 251/2012 Z. z. o energetike a o zmene a doplnení niektorých zákonov v znení neskorších predpisov</w:t>
            </w:r>
          </w:p>
        </w:tc>
      </w:tr>
      <w:tr w:rsidR="00703002" w:rsidRPr="003A6B8F" w14:paraId="5FF94177" w14:textId="77777777" w:rsidTr="00716985">
        <w:tc>
          <w:tcPr>
            <w:tcW w:w="2677" w:type="dxa"/>
          </w:tcPr>
          <w:p w14:paraId="38FE9E82" w14:textId="4526A63C" w:rsidR="00703002" w:rsidRPr="003A6B8F" w:rsidRDefault="00703002" w:rsidP="001C6F8C">
            <w:pPr>
              <w:pStyle w:val="Definition1"/>
              <w:widowControl w:val="0"/>
              <w:spacing w:before="120" w:after="120" w:line="276" w:lineRule="auto"/>
              <w:ind w:left="0"/>
              <w:jc w:val="left"/>
              <w:rPr>
                <w:lang w:val="sk-SK"/>
              </w:rPr>
            </w:pPr>
            <w:r w:rsidRPr="003A6B8F">
              <w:rPr>
                <w:lang w:val="sk-SK"/>
              </w:rPr>
              <w:t>Zákon o regulácii v sieťových odvetviach</w:t>
            </w:r>
          </w:p>
        </w:tc>
        <w:tc>
          <w:tcPr>
            <w:tcW w:w="5620" w:type="dxa"/>
          </w:tcPr>
          <w:p w14:paraId="1B13C1A9" w14:textId="38069FF6" w:rsidR="00703002" w:rsidRPr="003A6B8F" w:rsidRDefault="00703002" w:rsidP="001C6F8C">
            <w:pPr>
              <w:pStyle w:val="Definition1"/>
              <w:widowControl w:val="0"/>
              <w:spacing w:before="120" w:after="120" w:line="276" w:lineRule="auto"/>
              <w:ind w:left="0"/>
              <w:rPr>
                <w:lang w:val="sk-SK"/>
              </w:rPr>
            </w:pPr>
            <w:r w:rsidRPr="003A6B8F">
              <w:rPr>
                <w:lang w:val="sk-SK"/>
              </w:rPr>
              <w:t>zákon č. 250/2012 Z. z. o regulácii v sieťových odvetviach v znení neskorších predpisov</w:t>
            </w:r>
          </w:p>
        </w:tc>
      </w:tr>
      <w:tr w:rsidR="007C59CD" w:rsidRPr="003A6B8F" w14:paraId="53DC87D2" w14:textId="263B0470" w:rsidTr="00716985">
        <w:tc>
          <w:tcPr>
            <w:tcW w:w="2677" w:type="dxa"/>
          </w:tcPr>
          <w:p w14:paraId="353DD880" w14:textId="3B22E043" w:rsidR="002F6A64" w:rsidRPr="003A6B8F" w:rsidRDefault="002F6A64" w:rsidP="001C6F8C">
            <w:pPr>
              <w:pStyle w:val="Definition1"/>
              <w:widowControl w:val="0"/>
              <w:spacing w:before="120" w:after="120" w:line="276" w:lineRule="auto"/>
              <w:ind w:left="0"/>
              <w:jc w:val="left"/>
              <w:rPr>
                <w:lang w:val="sk-SK"/>
              </w:rPr>
            </w:pPr>
            <w:r w:rsidRPr="003A6B8F">
              <w:rPr>
                <w:lang w:val="sk-SK"/>
              </w:rPr>
              <w:t>Zákon o verejnom obstarávaní</w:t>
            </w:r>
          </w:p>
        </w:tc>
        <w:tc>
          <w:tcPr>
            <w:tcW w:w="5620" w:type="dxa"/>
          </w:tcPr>
          <w:p w14:paraId="20A77913" w14:textId="459880A6" w:rsidR="002F6A64" w:rsidRPr="003A6B8F" w:rsidRDefault="002F6A64" w:rsidP="001C6F8C">
            <w:pPr>
              <w:pStyle w:val="Definition1"/>
              <w:widowControl w:val="0"/>
              <w:spacing w:before="120" w:after="120" w:line="276" w:lineRule="auto"/>
              <w:ind w:left="0"/>
              <w:rPr>
                <w:lang w:val="sk-SK"/>
              </w:rPr>
            </w:pPr>
            <w:r w:rsidRPr="003A6B8F">
              <w:rPr>
                <w:lang w:val="sk-SK"/>
              </w:rPr>
              <w:t>zákon č. 343/2015 Z. z. o verejnom obstarávaní a o</w:t>
            </w:r>
            <w:r w:rsidR="007F3DBA" w:rsidRPr="003A6B8F">
              <w:rPr>
                <w:lang w:val="sk-SK"/>
              </w:rPr>
              <w:t> </w:t>
            </w:r>
            <w:r w:rsidRPr="003A6B8F">
              <w:rPr>
                <w:lang w:val="sk-SK"/>
              </w:rPr>
              <w:t>zmene</w:t>
            </w:r>
            <w:r w:rsidR="007F3DBA" w:rsidRPr="003A6B8F">
              <w:rPr>
                <w:lang w:val="sk-SK"/>
              </w:rPr>
              <w:br/>
            </w:r>
            <w:r w:rsidRPr="003A6B8F">
              <w:rPr>
                <w:lang w:val="sk-SK"/>
              </w:rPr>
              <w:t>a doplnení niektorých zákonov v znení neskorších predpisov.</w:t>
            </w:r>
          </w:p>
        </w:tc>
      </w:tr>
      <w:tr w:rsidR="00D00024" w:rsidRPr="003A6B8F" w14:paraId="2F9B0C53" w14:textId="77777777" w:rsidTr="00716985">
        <w:tc>
          <w:tcPr>
            <w:tcW w:w="2677" w:type="dxa"/>
          </w:tcPr>
          <w:p w14:paraId="59628E6D" w14:textId="56DF2DDE" w:rsidR="00D00024" w:rsidRPr="003A6B8F" w:rsidRDefault="00D00024" w:rsidP="001C6F8C">
            <w:pPr>
              <w:pStyle w:val="Definition1"/>
              <w:widowControl w:val="0"/>
              <w:spacing w:before="120" w:after="120" w:line="276" w:lineRule="auto"/>
              <w:ind w:left="0"/>
              <w:rPr>
                <w:lang w:val="sk-SK"/>
              </w:rPr>
            </w:pPr>
            <w:r w:rsidRPr="003A6B8F">
              <w:rPr>
                <w:lang w:val="sk-SK"/>
              </w:rPr>
              <w:t>Zákon o RPVS</w:t>
            </w:r>
          </w:p>
        </w:tc>
        <w:tc>
          <w:tcPr>
            <w:tcW w:w="5620" w:type="dxa"/>
          </w:tcPr>
          <w:p w14:paraId="34FED76C" w14:textId="238B5887" w:rsidR="00D00024" w:rsidRPr="003A6B8F" w:rsidRDefault="00D00024" w:rsidP="001C6F8C">
            <w:pPr>
              <w:pStyle w:val="Definition1"/>
              <w:widowControl w:val="0"/>
              <w:spacing w:before="120" w:after="120" w:line="276" w:lineRule="auto"/>
              <w:ind w:left="0"/>
              <w:rPr>
                <w:lang w:val="sk-SK"/>
              </w:rPr>
            </w:pPr>
            <w:r w:rsidRPr="003A6B8F">
              <w:rPr>
                <w:lang w:val="sk-SK"/>
              </w:rPr>
              <w:t>zákon č. 315/2016 Z. z. o registri partnerov verejného sektora a o zmene a doplnení niektorých zákonov v znení neskorších predpisov</w:t>
            </w:r>
          </w:p>
        </w:tc>
      </w:tr>
      <w:tr w:rsidR="007C59CD" w:rsidRPr="003A6B8F" w14:paraId="123228FA" w14:textId="77777777" w:rsidTr="00716985">
        <w:tc>
          <w:tcPr>
            <w:tcW w:w="2677" w:type="dxa"/>
          </w:tcPr>
          <w:p w14:paraId="1EDA0EB6" w14:textId="24A5CC5E" w:rsidR="002F6A64" w:rsidRPr="003A6B8F" w:rsidRDefault="002F6A64" w:rsidP="001C6F8C">
            <w:pPr>
              <w:pStyle w:val="Definition1"/>
              <w:widowControl w:val="0"/>
              <w:spacing w:before="120" w:after="120" w:line="276" w:lineRule="auto"/>
              <w:ind w:left="0"/>
              <w:rPr>
                <w:lang w:val="sk-SK"/>
              </w:rPr>
            </w:pPr>
            <w:r w:rsidRPr="003A6B8F">
              <w:rPr>
                <w:lang w:val="sk-SK"/>
              </w:rPr>
              <w:t>Zmluva</w:t>
            </w:r>
          </w:p>
        </w:tc>
        <w:tc>
          <w:tcPr>
            <w:tcW w:w="5620" w:type="dxa"/>
          </w:tcPr>
          <w:p w14:paraId="2E7323D3" w14:textId="0CDB4A4F" w:rsidR="002F6A64" w:rsidRPr="003A6B8F" w:rsidRDefault="002F6A64" w:rsidP="001C6F8C">
            <w:pPr>
              <w:pStyle w:val="Definition1"/>
              <w:widowControl w:val="0"/>
              <w:spacing w:before="120" w:after="120" w:line="276" w:lineRule="auto"/>
              <w:ind w:left="0"/>
              <w:rPr>
                <w:lang w:val="sk-SK"/>
              </w:rPr>
            </w:pPr>
            <w:r w:rsidRPr="003A6B8F">
              <w:rPr>
                <w:lang w:val="sk-SK"/>
              </w:rPr>
              <w:t xml:space="preserve">znamená túto </w:t>
            </w:r>
            <w:r w:rsidR="007C59CD" w:rsidRPr="003A6B8F">
              <w:rPr>
                <w:lang w:val="sk-SK"/>
              </w:rPr>
              <w:t>Rámcovú dohod</w:t>
            </w:r>
            <w:r w:rsidR="00504569" w:rsidRPr="003A6B8F">
              <w:rPr>
                <w:lang w:val="sk-SK"/>
              </w:rPr>
              <w:t>u</w:t>
            </w:r>
            <w:r w:rsidR="007C59CD" w:rsidRPr="003A6B8F">
              <w:rPr>
                <w:lang w:val="sk-SK"/>
              </w:rPr>
              <w:t xml:space="preserve"> o združenej dodávke elektriny vrátane všetkých jej príloh, v znení jej neskorších zmien </w:t>
            </w:r>
            <w:r w:rsidRPr="003A6B8F">
              <w:rPr>
                <w:lang w:val="sk-SK"/>
              </w:rPr>
              <w:t>a doplnení.</w:t>
            </w:r>
          </w:p>
        </w:tc>
      </w:tr>
      <w:tr w:rsidR="007C59CD" w:rsidRPr="003A6B8F" w14:paraId="466A0FC5" w14:textId="77777777" w:rsidTr="00716985">
        <w:tc>
          <w:tcPr>
            <w:tcW w:w="2677" w:type="dxa"/>
          </w:tcPr>
          <w:p w14:paraId="4797DEDD" w14:textId="0B7CB17E" w:rsidR="005C2B85" w:rsidRPr="003A6B8F" w:rsidRDefault="005C2B85" w:rsidP="001C6F8C">
            <w:pPr>
              <w:pStyle w:val="Definition1"/>
              <w:widowControl w:val="0"/>
              <w:spacing w:before="120" w:after="120" w:line="276" w:lineRule="auto"/>
              <w:ind w:left="0"/>
              <w:jc w:val="left"/>
              <w:rPr>
                <w:lang w:val="sk-SK"/>
              </w:rPr>
            </w:pPr>
            <w:r w:rsidRPr="003A6B8F">
              <w:rPr>
                <w:lang w:val="sk-SK"/>
              </w:rPr>
              <w:t>Zmluva o združenej dodávke elektriny</w:t>
            </w:r>
          </w:p>
        </w:tc>
        <w:tc>
          <w:tcPr>
            <w:tcW w:w="5620" w:type="dxa"/>
          </w:tcPr>
          <w:p w14:paraId="284DA971" w14:textId="326D3DAF" w:rsidR="005C2B85" w:rsidRPr="003A6B8F" w:rsidRDefault="00C9225F" w:rsidP="001C6F8C">
            <w:pPr>
              <w:pStyle w:val="Definition1"/>
              <w:widowControl w:val="0"/>
              <w:spacing w:before="120" w:after="120" w:line="276" w:lineRule="auto"/>
              <w:ind w:left="0"/>
              <w:rPr>
                <w:lang w:val="sk-SK"/>
              </w:rPr>
            </w:pPr>
            <w:r w:rsidRPr="003A6B8F">
              <w:rPr>
                <w:lang w:val="sk-SK"/>
              </w:rPr>
              <w:t>znamená Zmluvu o združenej dodávke elektriny, ktorá(é) bude(ú) uzatvorené medzi Dodávateľom a Odberateľom</w:t>
            </w:r>
            <w:r w:rsidR="00B454BC" w:rsidRPr="003A6B8F">
              <w:rPr>
                <w:lang w:val="sk-SK"/>
              </w:rPr>
              <w:br/>
            </w:r>
            <w:r w:rsidRPr="003A6B8F">
              <w:rPr>
                <w:lang w:val="sk-SK"/>
              </w:rPr>
              <w:t xml:space="preserve">na základe tejto Zmluvy. Vzor Zmluvy o združenej dodávke elektriny tvorí Prílohu č. </w:t>
            </w:r>
            <w:r w:rsidR="00396709" w:rsidRPr="003A6B8F">
              <w:rPr>
                <w:lang w:val="sk-SK"/>
              </w:rPr>
              <w:t>4</w:t>
            </w:r>
            <w:r w:rsidRPr="003A6B8F">
              <w:rPr>
                <w:lang w:val="sk-SK"/>
              </w:rPr>
              <w:t xml:space="preserve"> tejto Zmluvy.</w:t>
            </w:r>
          </w:p>
        </w:tc>
      </w:tr>
      <w:tr w:rsidR="00B2051A" w:rsidRPr="003A6B8F" w14:paraId="32DD21BA" w14:textId="77777777" w:rsidTr="00716985">
        <w:tc>
          <w:tcPr>
            <w:tcW w:w="2677" w:type="dxa"/>
          </w:tcPr>
          <w:p w14:paraId="6C79F50F" w14:textId="3B18051A" w:rsidR="00B2051A" w:rsidRPr="003A6B8F" w:rsidRDefault="00B2051A" w:rsidP="001C6F8C">
            <w:pPr>
              <w:pStyle w:val="Definition1"/>
              <w:widowControl w:val="0"/>
              <w:spacing w:before="120" w:after="120" w:line="276" w:lineRule="auto"/>
              <w:ind w:left="0"/>
            </w:pPr>
            <w:r>
              <w:rPr>
                <w:lang w:val="sk-SK"/>
              </w:rPr>
              <w:t>K</w:t>
            </w:r>
            <w:r w:rsidRPr="00B2051A">
              <w:rPr>
                <w:lang w:val="sk-SK"/>
              </w:rPr>
              <w:t>oeficient K</w:t>
            </w:r>
          </w:p>
        </w:tc>
        <w:tc>
          <w:tcPr>
            <w:tcW w:w="5620" w:type="dxa"/>
          </w:tcPr>
          <w:p w14:paraId="1DBB3B42" w14:textId="1C393501" w:rsidR="00B2051A" w:rsidRPr="003A6B8F" w:rsidRDefault="00B2051A" w:rsidP="001C6F8C">
            <w:pPr>
              <w:pStyle w:val="Definition1"/>
              <w:widowControl w:val="0"/>
              <w:spacing w:before="120" w:after="120" w:line="276" w:lineRule="auto"/>
              <w:ind w:left="0"/>
            </w:pPr>
            <w:r>
              <w:rPr>
                <w:lang w:val="sk-SK"/>
              </w:rPr>
              <w:t>p</w:t>
            </w:r>
            <w:r w:rsidRPr="00B2051A">
              <w:rPr>
                <w:lang w:val="sk-SK"/>
              </w:rPr>
              <w:t xml:space="preserve">rirážka alebo marža dodávateľa, vyjadrená v </w:t>
            </w:r>
            <w:r w:rsidRPr="00CD7A12">
              <w:t>EUR/MWh</w:t>
            </w:r>
            <w:r w:rsidRPr="00B2051A">
              <w:rPr>
                <w:lang w:val="sk-SK"/>
              </w:rPr>
              <w:t xml:space="preserve">, </w:t>
            </w:r>
            <w:r w:rsidRPr="00B2051A">
              <w:rPr>
                <w:lang w:val="sk-SK"/>
              </w:rPr>
              <w:lastRenderedPageBreak/>
              <w:t>ktorá sa pripočítava k referenčnej cene elektriny (zvyčajne burzovej – napr. PXE, EEX)</w:t>
            </w:r>
            <w:r w:rsidR="00CD7A12">
              <w:rPr>
                <w:lang w:val="sk-SK"/>
              </w:rPr>
              <w:t xml:space="preserve"> podľa Prílohy č. 2 Zmluvy</w:t>
            </w:r>
            <w:r w:rsidRPr="00B2051A">
              <w:rPr>
                <w:lang w:val="sk-SK"/>
              </w:rPr>
              <w:t>.</w:t>
            </w:r>
          </w:p>
        </w:tc>
      </w:tr>
    </w:tbl>
    <w:p w14:paraId="6718142A" w14:textId="77777777" w:rsidR="009455AE" w:rsidRPr="003A6B8F" w:rsidRDefault="009455AE" w:rsidP="001C6F8C">
      <w:pPr>
        <w:pStyle w:val="Heading2"/>
        <w:widowControl w:val="0"/>
        <w:spacing w:line="276" w:lineRule="auto"/>
      </w:pPr>
      <w:r w:rsidRPr="003A6B8F">
        <w:lastRenderedPageBreak/>
        <w:t>Pri výklade Zmluvy, pokiaľ nie je uvedené v Zmluve inak, alebo pokiaľ z kontextu Zmluvy nevyplýva niečo iné:</w:t>
      </w:r>
    </w:p>
    <w:p w14:paraId="21CA8293" w14:textId="77777777" w:rsidR="009455AE" w:rsidRPr="003A6B8F" w:rsidRDefault="009455AE" w:rsidP="001C6F8C">
      <w:pPr>
        <w:pStyle w:val="Heading4"/>
        <w:widowControl w:val="0"/>
        <w:spacing w:line="276" w:lineRule="auto"/>
      </w:pPr>
      <w:r w:rsidRPr="003A6B8F">
        <w:t>pojmy v jednotnom čísle zahŕňajú aj tvary v množnom čísle a naopak,</w:t>
      </w:r>
    </w:p>
    <w:p w14:paraId="710009C8" w14:textId="2A5F6DAD" w:rsidR="009455AE" w:rsidRPr="003A6B8F" w:rsidRDefault="009455AE" w:rsidP="001C6F8C">
      <w:pPr>
        <w:pStyle w:val="Heading4"/>
        <w:widowControl w:val="0"/>
        <w:spacing w:line="276" w:lineRule="auto"/>
      </w:pPr>
      <w:r w:rsidRPr="003A6B8F">
        <w:t>odkazy na článok, odsek alebo prílohu sa budú vykladať ako odkazy na článok,</w:t>
      </w:r>
      <w:r w:rsidR="007B5786" w:rsidRPr="003A6B8F">
        <w:br/>
      </w:r>
      <w:r w:rsidRPr="003A6B8F">
        <w:t>odsek alebo prílohu Zmluvy,</w:t>
      </w:r>
    </w:p>
    <w:p w14:paraId="29842954" w14:textId="58F98626" w:rsidR="009455AE" w:rsidRPr="003A6B8F" w:rsidRDefault="009455AE" w:rsidP="001C6F8C">
      <w:pPr>
        <w:pStyle w:val="Heading4"/>
        <w:widowControl w:val="0"/>
        <w:spacing w:line="276" w:lineRule="auto"/>
      </w:pPr>
      <w:r w:rsidRPr="003A6B8F">
        <w:t>nadpisy sú vložené výlučne pre orientáciu a nemajú žiaden vplyv na výklad Zmluvy, a</w:t>
      </w:r>
    </w:p>
    <w:p w14:paraId="1628A79D" w14:textId="77777777" w:rsidR="005E0E7B" w:rsidRPr="003A6B8F" w:rsidRDefault="009455AE" w:rsidP="001C6F8C">
      <w:pPr>
        <w:pStyle w:val="Heading4"/>
        <w:widowControl w:val="0"/>
        <w:spacing w:line="276" w:lineRule="auto"/>
      </w:pPr>
      <w:r w:rsidRPr="003A6B8F">
        <w:t>odkaz na akýkoľvek právny predpis alebo jeho príslušné ustanovenie zahŕňa novelizáciu, doplnenie a úpravu tohto právneho predpisu alebo jeho príslušného ustanovenia po uzatvorení tejto Zmluvy a právne predpisy alebo ich príslušné ustanovenia, ktoré úplne alebo čiastočne nahradia takýto právny predpis alebo jeho príslušné ustanovenie po uzatvorení tejto Zmluvy</w:t>
      </w:r>
      <w:r w:rsidR="005E0E7B" w:rsidRPr="003A6B8F">
        <w:t>;</w:t>
      </w:r>
    </w:p>
    <w:p w14:paraId="30CE5D5A" w14:textId="444873E0" w:rsidR="00C77713" w:rsidRPr="003A6B8F" w:rsidRDefault="005E0E7B" w:rsidP="001C6F8C">
      <w:pPr>
        <w:pStyle w:val="Heading4"/>
        <w:widowControl w:val="0"/>
        <w:spacing w:line="276" w:lineRule="auto"/>
      </w:pPr>
      <w:r w:rsidRPr="003A6B8F">
        <w:t xml:space="preserve">v prípade počítania lehôt platí, že </w:t>
      </w:r>
      <w:r w:rsidR="00C77713" w:rsidRPr="003A6B8F">
        <w:t>ak posledný deň lehoty pripadne na sobotu, nedeľu, sviatok, alebo deň pracovného pokoja v Slovenskej republike, posúva sa posledný deň lehoty na najbližší pracovný deň.</w:t>
      </w:r>
    </w:p>
    <w:p w14:paraId="2C96282E" w14:textId="76306856" w:rsidR="0074098E" w:rsidRPr="003A6B8F" w:rsidRDefault="0074098E" w:rsidP="001C6F8C">
      <w:pPr>
        <w:pStyle w:val="Heading1"/>
        <w:keepNext w:val="0"/>
        <w:keepLines w:val="0"/>
        <w:spacing w:after="360" w:line="276" w:lineRule="auto"/>
      </w:pPr>
      <w:r w:rsidRPr="003A6B8F">
        <w:t>Vyhlásenia Zmluvných strán</w:t>
      </w:r>
    </w:p>
    <w:p w14:paraId="2DEE991F" w14:textId="5E2B8F75" w:rsidR="00DB39A6" w:rsidRPr="003A6B8F" w:rsidRDefault="00A80BDA" w:rsidP="001C6F8C">
      <w:pPr>
        <w:pStyle w:val="Heading2"/>
        <w:widowControl w:val="0"/>
        <w:spacing w:line="276" w:lineRule="auto"/>
      </w:pPr>
      <w:bookmarkStart w:id="1" w:name="_Ref73710167"/>
      <w:r w:rsidRPr="003A6B8F">
        <w:t>Dodávateľ</w:t>
      </w:r>
      <w:r w:rsidR="00DB39A6" w:rsidRPr="003A6B8F">
        <w:t xml:space="preserve"> vyhlasuje</w:t>
      </w:r>
      <w:r w:rsidR="00335CA5" w:rsidRPr="003A6B8F">
        <w:t xml:space="preserve"> a ubezpečuje </w:t>
      </w:r>
      <w:r w:rsidR="002B4B93" w:rsidRPr="003A6B8F">
        <w:t>Objednávateľa</w:t>
      </w:r>
      <w:r w:rsidR="00DB39A6" w:rsidRPr="003A6B8F">
        <w:t>, že</w:t>
      </w:r>
      <w:bookmarkEnd w:id="1"/>
      <w:r w:rsidR="00DB39A6" w:rsidRPr="003A6B8F">
        <w:t xml:space="preserve">  </w:t>
      </w:r>
    </w:p>
    <w:p w14:paraId="7C2BB3FB" w14:textId="01A1A7A1" w:rsidR="00335CA5" w:rsidRPr="003A6B8F" w:rsidRDefault="00A80BDA" w:rsidP="001C6F8C">
      <w:pPr>
        <w:pStyle w:val="Heading4"/>
        <w:widowControl w:val="0"/>
        <w:spacing w:line="276" w:lineRule="auto"/>
      </w:pPr>
      <w:r w:rsidRPr="003A6B8F">
        <w:t>Dodávateľ je na základe Povolenia č</w:t>
      </w:r>
      <w:r w:rsidRPr="00882A24">
        <w:t>. [●] vydaného</w:t>
      </w:r>
      <w:r w:rsidRPr="003A6B8F">
        <w:t xml:space="preserve"> Úradom pre reguláciu sieťových odvetví, oprávnený podnikať v predmete podnikania: elektroenergetika a rozsah podnikania: dodávka elektriny</w:t>
      </w:r>
      <w:r w:rsidR="00335CA5" w:rsidRPr="003A6B8F">
        <w:t>;</w:t>
      </w:r>
    </w:p>
    <w:p w14:paraId="4A9745ED" w14:textId="42544D4B" w:rsidR="00335CA5" w:rsidRPr="003A6B8F" w:rsidRDefault="00335CA5" w:rsidP="001C6F8C">
      <w:pPr>
        <w:pStyle w:val="Heading4"/>
        <w:widowControl w:val="0"/>
        <w:spacing w:line="276" w:lineRule="auto"/>
      </w:pPr>
      <w:r w:rsidRPr="003A6B8F">
        <w:t>disponuje dostatočnými ľudskými</w:t>
      </w:r>
      <w:r w:rsidR="00F20EF8" w:rsidRPr="003A6B8F">
        <w:t>,</w:t>
      </w:r>
      <w:r w:rsidR="00A76FA9" w:rsidRPr="003A6B8F">
        <w:t xml:space="preserve"> materiálnymi</w:t>
      </w:r>
      <w:r w:rsidR="00F20EF8" w:rsidRPr="003A6B8F">
        <w:t xml:space="preserve"> </w:t>
      </w:r>
      <w:r w:rsidRPr="003A6B8F">
        <w:t>a finančnými zdrojmi na splnenie záväzkov podľa tejto Zmluvy</w:t>
      </w:r>
      <w:r w:rsidR="00521E72" w:rsidRPr="003A6B8F">
        <w:t xml:space="preserve"> ako aj </w:t>
      </w:r>
      <w:r w:rsidR="00521E72" w:rsidRPr="003A6B8F">
        <w:rPr>
          <w:rFonts w:eastAsia="Arial Unicode MS"/>
          <w:bdr w:val="nil"/>
          <w:lang w:eastAsia="sk-SK"/>
        </w:rPr>
        <w:t>odbornými znalosťami, ktoré sú k plneniu zmluvy potrebné a toto garantuje počas celej doby trvania tejto Zmluvy</w:t>
      </w:r>
      <w:r w:rsidRPr="003A6B8F">
        <w:t>;</w:t>
      </w:r>
    </w:p>
    <w:p w14:paraId="2862735C" w14:textId="1DA187A5" w:rsidR="00335CA5" w:rsidRPr="003A6B8F" w:rsidRDefault="00335CA5" w:rsidP="001C6F8C">
      <w:pPr>
        <w:pStyle w:val="Heading4"/>
        <w:widowControl w:val="0"/>
        <w:spacing w:line="276" w:lineRule="auto"/>
      </w:pPr>
      <w:r w:rsidRPr="003A6B8F">
        <w:t>má plnú právomoc a oprávnenie uzatvoriť túto Zmluvu a akýkoľvek iný dokument s ňou súvisiaci a uskutočniť transakcie zamýšľané touto Zmluvou</w:t>
      </w:r>
      <w:r w:rsidR="000B4881" w:rsidRPr="003A6B8F">
        <w:t>;</w:t>
      </w:r>
    </w:p>
    <w:p w14:paraId="63F0573A" w14:textId="394C42F4" w:rsidR="00335CA5" w:rsidRPr="003A6B8F" w:rsidRDefault="00335CA5" w:rsidP="001C6F8C">
      <w:pPr>
        <w:pStyle w:val="Heading4"/>
        <w:widowControl w:val="0"/>
        <w:spacing w:line="276" w:lineRule="auto"/>
      </w:pPr>
      <w:r w:rsidRPr="003A6B8F">
        <w:t xml:space="preserve">nemá žiadne záväzky po lehote splatnosti, nezrušil ani nepozastavil žiadne platby svojich dlhov a neexistujú žiadne okolnosti, ktoré by si vyžadovali alebo umožňovali začatie konkurzného alebo reštrukturalizačného konania na majetok </w:t>
      </w:r>
      <w:r w:rsidR="00A80BDA" w:rsidRPr="003A6B8F">
        <w:t>Dodávateľ</w:t>
      </w:r>
      <w:r w:rsidR="000B4881" w:rsidRPr="003A6B8F">
        <w:t>a</w:t>
      </w:r>
      <w:r w:rsidRPr="003A6B8F">
        <w:t>,</w:t>
      </w:r>
      <w:r w:rsidR="00B454BC" w:rsidRPr="003A6B8F">
        <w:br/>
      </w:r>
      <w:r w:rsidRPr="003A6B8F">
        <w:t xml:space="preserve">ani neprijal žiadne rozhodnutie smerujúce k zrušeniu </w:t>
      </w:r>
      <w:r w:rsidR="00A80BDA" w:rsidRPr="003A6B8F">
        <w:t>Dodávateľ</w:t>
      </w:r>
      <w:r w:rsidR="000B4881" w:rsidRPr="003A6B8F">
        <w:t>a</w:t>
      </w:r>
      <w:r w:rsidRPr="003A6B8F">
        <w:t xml:space="preserve"> s</w:t>
      </w:r>
      <w:r w:rsidR="00483E91" w:rsidRPr="003A6B8F">
        <w:t> </w:t>
      </w:r>
      <w:r w:rsidRPr="003A6B8F">
        <w:t>likvidáciou</w:t>
      </w:r>
      <w:r w:rsidR="00483E91" w:rsidRPr="003A6B8F">
        <w:t xml:space="preserve"> a/alebo bez likvidácie</w:t>
      </w:r>
      <w:r w:rsidRPr="003A6B8F">
        <w:t>;</w:t>
      </w:r>
    </w:p>
    <w:p w14:paraId="164F3EDD" w14:textId="4F43E3F8" w:rsidR="00335CA5" w:rsidRPr="003A6B8F" w:rsidRDefault="00335CA5" w:rsidP="001C6F8C">
      <w:pPr>
        <w:pStyle w:val="Heading4"/>
        <w:widowControl w:val="0"/>
        <w:spacing w:line="276" w:lineRule="auto"/>
      </w:pPr>
      <w:r w:rsidRPr="003A6B8F">
        <w:t xml:space="preserve">pred uzatvorením tejto Zmluvy preskúmal </w:t>
      </w:r>
      <w:r w:rsidR="00E36FEB" w:rsidRPr="003A6B8F">
        <w:t>Súťažné podklady</w:t>
      </w:r>
      <w:r w:rsidRPr="003A6B8F">
        <w:t xml:space="preserve"> s odbornou starostlivosťou, ako skúsený </w:t>
      </w:r>
      <w:r w:rsidR="00A80BDA" w:rsidRPr="003A6B8F">
        <w:t>Dodávateľ</w:t>
      </w:r>
      <w:r w:rsidRPr="003A6B8F">
        <w:t xml:space="preserve"> </w:t>
      </w:r>
      <w:r w:rsidR="004A0FC5" w:rsidRPr="003A6B8F">
        <w:t>S</w:t>
      </w:r>
      <w:r w:rsidRPr="003A6B8F">
        <w:t xml:space="preserve">lužieb v rozsahu predmetu tejto Zmluvy, s ohľadom na úroveň previerky relevantných skutočností, ktorú mohol a mal </w:t>
      </w:r>
      <w:r w:rsidR="00A80BDA" w:rsidRPr="003A6B8F">
        <w:t>Dodávateľ</w:t>
      </w:r>
      <w:r w:rsidRPr="003A6B8F">
        <w:t xml:space="preserve"> vykonať pred uzavretím tejto Zmluvy vzhľadom na </w:t>
      </w:r>
      <w:r w:rsidR="00E36FEB" w:rsidRPr="003A6B8F">
        <w:t xml:space="preserve">povahu a rozsah </w:t>
      </w:r>
      <w:r w:rsidR="00A80BDA" w:rsidRPr="003A6B8F">
        <w:t>S</w:t>
      </w:r>
      <w:r w:rsidR="00E36FEB" w:rsidRPr="003A6B8F">
        <w:t>lužieb podľa tejto Zmluvy</w:t>
      </w:r>
      <w:r w:rsidRPr="003A6B8F">
        <w:t>;</w:t>
      </w:r>
    </w:p>
    <w:p w14:paraId="10651369" w14:textId="2E535C14" w:rsidR="00335CA5" w:rsidRPr="003A6B8F" w:rsidRDefault="00335CA5" w:rsidP="001C6F8C">
      <w:pPr>
        <w:pStyle w:val="Heading4"/>
        <w:widowControl w:val="0"/>
        <w:spacing w:line="276" w:lineRule="auto"/>
      </w:pPr>
      <w:r w:rsidRPr="003A6B8F">
        <w:t>uzatvorenie tejto Zmluvy je v súlade s právnymi predpismi, ktorými je viazaný</w:t>
      </w:r>
      <w:r w:rsidR="00B454BC" w:rsidRPr="003A6B8F">
        <w:br/>
      </w:r>
      <w:r w:rsidRPr="003A6B8F">
        <w:t xml:space="preserve">ako aj akýmikoľvek internými dokumentmi </w:t>
      </w:r>
      <w:r w:rsidR="00A80BDA" w:rsidRPr="003A6B8F">
        <w:t>Dodávateľ</w:t>
      </w:r>
      <w:r w:rsidR="004A0FC5" w:rsidRPr="003A6B8F">
        <w:t>a</w:t>
      </w:r>
      <w:r w:rsidRPr="003A6B8F">
        <w:t xml:space="preserve">, ako aj so všetkými zmluvami, </w:t>
      </w:r>
      <w:r w:rsidRPr="003A6B8F">
        <w:lastRenderedPageBreak/>
        <w:t>platnými súdnymi, rozhodcovskými (arbitrážnymi) alebo správnymi rozhodnutiami, ktorými je viazaný</w:t>
      </w:r>
      <w:r w:rsidR="00CD6A9D" w:rsidRPr="003A6B8F">
        <w:t>;</w:t>
      </w:r>
      <w:r w:rsidR="00EC5F72" w:rsidRPr="003A6B8F">
        <w:t xml:space="preserve"> a</w:t>
      </w:r>
    </w:p>
    <w:p w14:paraId="304F02E9" w14:textId="30D2D654" w:rsidR="00CD6A9D" w:rsidRPr="003A6B8F" w:rsidRDefault="00CD6A9D" w:rsidP="001C6F8C">
      <w:pPr>
        <w:pStyle w:val="Heading4"/>
        <w:widowControl w:val="0"/>
        <w:spacing w:line="276" w:lineRule="auto"/>
      </w:pPr>
      <w:r w:rsidRPr="003A6B8F">
        <w:t xml:space="preserve">je on a jeho subdodávatelia </w:t>
      </w:r>
      <w:r w:rsidR="001B4A0F" w:rsidRPr="003A6B8F">
        <w:t xml:space="preserve">(ktorým taká povinnosť vyplýva z Právnych predpisov) </w:t>
      </w:r>
      <w:r w:rsidRPr="003A6B8F">
        <w:t>ku dňu uzavretia Zmluvy zapísaní v registri partnerov verejného sektora v</w:t>
      </w:r>
      <w:r w:rsidR="00B454BC" w:rsidRPr="003A6B8F">
        <w:t> </w:t>
      </w:r>
      <w:r w:rsidRPr="003A6B8F">
        <w:t>súlade</w:t>
      </w:r>
      <w:r w:rsidR="00B454BC" w:rsidRPr="003A6B8F">
        <w:br/>
      </w:r>
      <w:r w:rsidRPr="003A6B8F">
        <w:t xml:space="preserve">so </w:t>
      </w:r>
      <w:r w:rsidR="00D00024" w:rsidRPr="003A6B8F">
        <w:t>Zákonom o RPVS</w:t>
      </w:r>
      <w:r w:rsidRPr="003A6B8F">
        <w:t xml:space="preserve"> a všetky dokumenty a údaje o </w:t>
      </w:r>
      <w:r w:rsidR="00A80BDA" w:rsidRPr="003A6B8F">
        <w:t>Dodávateľ</w:t>
      </w:r>
      <w:r w:rsidR="004A0FC5" w:rsidRPr="003A6B8F">
        <w:t>ovi</w:t>
      </w:r>
      <w:r w:rsidRPr="003A6B8F">
        <w:t xml:space="preserve"> a jeho </w:t>
      </w:r>
      <w:r w:rsidR="00A80BDA" w:rsidRPr="003A6B8F">
        <w:t>S</w:t>
      </w:r>
      <w:r w:rsidRPr="003A6B8F">
        <w:t>ubdodávateľoch</w:t>
      </w:r>
      <w:r w:rsidR="00D00024" w:rsidRPr="003A6B8F">
        <w:t xml:space="preserve"> </w:t>
      </w:r>
      <w:r w:rsidRPr="003A6B8F">
        <w:t>a konečných užívateľoch výhod zapísané v tomto registri sú úplné a pravdivé.</w:t>
      </w:r>
    </w:p>
    <w:p w14:paraId="46D6ECB4" w14:textId="69C2BFE6" w:rsidR="00DB39A6" w:rsidRPr="003A6B8F" w:rsidRDefault="002B4B93" w:rsidP="001C6F8C">
      <w:pPr>
        <w:pStyle w:val="Heading2"/>
        <w:widowControl w:val="0"/>
        <w:spacing w:line="276" w:lineRule="auto"/>
      </w:pPr>
      <w:r>
        <w:t xml:space="preserve">Objednávateľ </w:t>
      </w:r>
      <w:r w:rsidR="00F20EF8">
        <w:t>vyhlasuje</w:t>
      </w:r>
      <w:r w:rsidR="00CD448F">
        <w:t xml:space="preserve"> a ubezpečuj</w:t>
      </w:r>
      <w:r w:rsidR="00F20EF8">
        <w:t>e</w:t>
      </w:r>
      <w:r w:rsidR="00CD448F">
        <w:t xml:space="preserve"> </w:t>
      </w:r>
      <w:r w:rsidR="00A80BDA">
        <w:t>Dodávateľ</w:t>
      </w:r>
      <w:r w:rsidR="004A0FC5">
        <w:t>a</w:t>
      </w:r>
      <w:r w:rsidR="00CD448F">
        <w:t>, že uzatvorenie tejto Zmluvy je v</w:t>
      </w:r>
      <w:r w:rsidR="00BC582F">
        <w:t> </w:t>
      </w:r>
      <w:r w:rsidR="00CD448F">
        <w:t>súlade</w:t>
      </w:r>
      <w:r>
        <w:br/>
      </w:r>
      <w:r w:rsidR="00CD448F">
        <w:t xml:space="preserve">s </w:t>
      </w:r>
      <w:r w:rsidR="00490C7D">
        <w:t>P</w:t>
      </w:r>
      <w:r w:rsidR="00CD448F">
        <w:t xml:space="preserve">rávnymi predpismi, ktorými </w:t>
      </w:r>
      <w:r w:rsidR="00F20EF8">
        <w:t>je</w:t>
      </w:r>
      <w:r w:rsidR="00CD448F">
        <w:t xml:space="preserve"> viazan</w:t>
      </w:r>
      <w:r w:rsidR="00F20EF8">
        <w:t xml:space="preserve">ý </w:t>
      </w:r>
      <w:r w:rsidR="00CD448F">
        <w:t xml:space="preserve">ako aj so všetkými zmluvami, platnými súdnymi, rozhodcovskými (arbitrážnymi) alebo správnymi rozhodnutiami, ktorými </w:t>
      </w:r>
      <w:r w:rsidR="00F20EF8">
        <w:t>je</w:t>
      </w:r>
      <w:r w:rsidR="00CD448F">
        <w:t xml:space="preserve"> viazan</w:t>
      </w:r>
      <w:r w:rsidR="00F20EF8">
        <w:t>ý</w:t>
      </w:r>
      <w:r w:rsidR="00EC5F72">
        <w:t>.</w:t>
      </w:r>
    </w:p>
    <w:p w14:paraId="7BE4E0B1" w14:textId="60B7BBCC" w:rsidR="00EC5F72" w:rsidRPr="003A6B8F" w:rsidRDefault="00EC5F72" w:rsidP="001C6F8C">
      <w:pPr>
        <w:pStyle w:val="Heading2"/>
        <w:widowControl w:val="0"/>
        <w:spacing w:line="276" w:lineRule="auto"/>
      </w:pPr>
      <w:r w:rsidRPr="003A6B8F">
        <w:t>Každá Zmluvná strana je povinná bez zbytočného odkladu oznámiť druhej Zmluvnej strane, že (i) akékoľvek z jej vyhlásení a ubezpečení podľa tejto Zmluvy prestalo byť úplné, pravdivé a/alebo presné, a/alebo (ii) že existujú také skutočnosti, na základe ktorých možno odôvodnene predpokladať, že akékoľvek z jej vyhlásení a ubezpečení podľa tejto Zmluvy</w:t>
      </w:r>
      <w:r w:rsidR="00B454BC" w:rsidRPr="003A6B8F">
        <w:br/>
      </w:r>
      <w:r w:rsidRPr="003A6B8F">
        <w:t>by sa mohlo stať neúplné, nepravdivé a/alebo nepresné, alebo že hrozí porušenie tejto Zmluvy zo strany dotknutej Zmluvnej strany.</w:t>
      </w:r>
    </w:p>
    <w:p w14:paraId="3A1FAAEC" w14:textId="396E578E" w:rsidR="0074098E" w:rsidRPr="003A6B8F" w:rsidRDefault="00EC5F72" w:rsidP="001C6F8C">
      <w:pPr>
        <w:pStyle w:val="Heading2"/>
        <w:widowControl w:val="0"/>
        <w:spacing w:line="276" w:lineRule="auto"/>
      </w:pPr>
      <w:r>
        <w:t xml:space="preserve">Pre vylúčenie pochybností platí, že za </w:t>
      </w:r>
      <w:r w:rsidR="00F20EF8">
        <w:t xml:space="preserve">podstatné </w:t>
      </w:r>
      <w:r>
        <w:t>porušenie tejto Zmluvy sa považuje</w:t>
      </w:r>
      <w:r>
        <w:br/>
        <w:t>aj prípad, ak sa akékoľvek z vyhlásení a ubezpečení Zmluvnej stany podľa tejto Zmluvy ukáže ako nepravdivé alebo sa stane nepravdivým počas platnosti tejto Zmluvy.</w:t>
      </w:r>
    </w:p>
    <w:p w14:paraId="276C16D7" w14:textId="5DF1920E" w:rsidR="00A80BDA" w:rsidRPr="003A6B8F" w:rsidRDefault="00A80BDA" w:rsidP="001C6F8C">
      <w:pPr>
        <w:pStyle w:val="Heading1"/>
        <w:keepNext w:val="0"/>
        <w:keepLines w:val="0"/>
        <w:spacing w:after="360" w:line="276" w:lineRule="auto"/>
      </w:pPr>
      <w:r w:rsidRPr="003A6B8F">
        <w:t>Oprávnené tretie strany</w:t>
      </w:r>
    </w:p>
    <w:p w14:paraId="325BB21F" w14:textId="66108454" w:rsidR="00A80BDA" w:rsidRPr="003A6B8F" w:rsidRDefault="002B4B93" w:rsidP="001C6F8C">
      <w:pPr>
        <w:pStyle w:val="Heading2"/>
        <w:spacing w:line="276" w:lineRule="auto"/>
      </w:pPr>
      <w:bookmarkStart w:id="2" w:name="_Ref153958296"/>
      <w:r w:rsidRPr="003A6B8F">
        <w:t xml:space="preserve">Objednávateľ </w:t>
      </w:r>
      <w:r w:rsidR="00A80BDA" w:rsidRPr="003A6B8F">
        <w:t>vystupuje v zmysle Zákona o verejnom obstarávaní ako tzv. centrálna obstarávacia organizácia podľa § 15 ods. 2 písm. a) ZVO a zabezpečuje centralizovanú činnosť</w:t>
      </w:r>
      <w:r w:rsidR="005A23EF" w:rsidRPr="003A6B8F">
        <w:t xml:space="preserve"> </w:t>
      </w:r>
      <w:r w:rsidR="00A80BDA" w:rsidRPr="003A6B8F">
        <w:t xml:space="preserve">vo verejnom obstarávaní na vybraný okruh komodít pre vlastnú potrebu a potreby organizácií ako sú vymedzené v Prílohe č. </w:t>
      </w:r>
      <w:r w:rsidR="009B41EE" w:rsidRPr="003A6B8F">
        <w:t xml:space="preserve">1 </w:t>
      </w:r>
      <w:r w:rsidR="00A80BDA" w:rsidRPr="003A6B8F">
        <w:t>tejto Zmluvy.</w:t>
      </w:r>
      <w:bookmarkEnd w:id="2"/>
    </w:p>
    <w:p w14:paraId="6E882217" w14:textId="27DD2804" w:rsidR="003156C7" w:rsidRPr="003A6B8F" w:rsidRDefault="005548F2" w:rsidP="001C6F8C">
      <w:pPr>
        <w:pStyle w:val="Heading2"/>
        <w:spacing w:line="276" w:lineRule="auto"/>
      </w:pPr>
      <w:r w:rsidRPr="003A6B8F">
        <w:t xml:space="preserve">Z dôvodu uvedeného v bode </w:t>
      </w:r>
      <w:r w:rsidRPr="003A6B8F">
        <w:fldChar w:fldCharType="begin"/>
      </w:r>
      <w:r w:rsidRPr="003A6B8F">
        <w:instrText xml:space="preserve"> REF _Ref153958296 \r \h </w:instrText>
      </w:r>
      <w:r w:rsidR="007520AF">
        <w:instrText xml:space="preserve"> \* MERGEFORMAT </w:instrText>
      </w:r>
      <w:r w:rsidRPr="003A6B8F">
        <w:fldChar w:fldCharType="separate"/>
      </w:r>
      <w:r w:rsidR="00CD7A12">
        <w:t>3.1</w:t>
      </w:r>
      <w:r w:rsidRPr="003A6B8F">
        <w:fldChar w:fldCharType="end"/>
      </w:r>
      <w:r w:rsidRPr="003A6B8F">
        <w:t xml:space="preserve"> Zmluvy </w:t>
      </w:r>
      <w:r w:rsidR="005A573B" w:rsidRPr="003A6B8F">
        <w:t xml:space="preserve">sú </w:t>
      </w:r>
      <w:r w:rsidR="00AF3AAA" w:rsidRPr="003A6B8F">
        <w:t xml:space="preserve">okrem </w:t>
      </w:r>
      <w:r w:rsidR="002B4B93" w:rsidRPr="003A6B8F">
        <w:t xml:space="preserve">Objednávateľa </w:t>
      </w:r>
      <w:r w:rsidR="00AF3AAA" w:rsidRPr="003A6B8F">
        <w:t xml:space="preserve">aj </w:t>
      </w:r>
      <w:r w:rsidR="005A573B" w:rsidRPr="003A6B8F">
        <w:t xml:space="preserve">všetci </w:t>
      </w:r>
      <w:r w:rsidR="00AF3AAA" w:rsidRPr="003A6B8F">
        <w:t>ostatní Odberatelia</w:t>
      </w:r>
      <w:r w:rsidR="005A573B" w:rsidRPr="003A6B8F">
        <w:t xml:space="preserve"> z tejto Zmluvy oprávnení </w:t>
      </w:r>
      <w:r w:rsidR="00794004" w:rsidRPr="003A6B8F">
        <w:t xml:space="preserve">ako tretie strany </w:t>
      </w:r>
      <w:r w:rsidR="005A573B" w:rsidRPr="003A6B8F">
        <w:t>v rozsahu vymedzenom touto Zmluvou a na základe tejto Zmluvy budú Dodávateľovi zadávať osobitné zákazky na poskytovanie Služieb v súlade a postupmi podľa tejto Zmluvy</w:t>
      </w:r>
      <w:r w:rsidR="005C2B85" w:rsidRPr="003A6B8F">
        <w:t xml:space="preserve"> </w:t>
      </w:r>
      <w:r w:rsidR="531F3830">
        <w:t xml:space="preserve">a </w:t>
      </w:r>
      <w:r w:rsidR="005C2B85" w:rsidRPr="003A6B8F">
        <w:t>na základe osobitných Zmlúv o združenej dodávke elektriny</w:t>
      </w:r>
      <w:r w:rsidR="005A573B" w:rsidRPr="003A6B8F">
        <w:t>.</w:t>
      </w:r>
    </w:p>
    <w:p w14:paraId="4AE7E467" w14:textId="62444869" w:rsidR="005C2B85" w:rsidRPr="003A6B8F" w:rsidRDefault="005C2B85" w:rsidP="001C6F8C">
      <w:pPr>
        <w:pStyle w:val="Heading1"/>
        <w:keepNext w:val="0"/>
        <w:keepLines w:val="0"/>
        <w:spacing w:after="360" w:line="276" w:lineRule="auto"/>
      </w:pPr>
      <w:r w:rsidRPr="003A6B8F">
        <w:t>Účel Zmluvy</w:t>
      </w:r>
    </w:p>
    <w:p w14:paraId="7E965A43" w14:textId="3FFF9444" w:rsidR="005C2B85" w:rsidRPr="003A6B8F" w:rsidRDefault="005C2B85" w:rsidP="001C6F8C">
      <w:pPr>
        <w:pStyle w:val="Heading2"/>
        <w:spacing w:line="276" w:lineRule="auto"/>
      </w:pPr>
      <w:r w:rsidRPr="003A6B8F">
        <w:t xml:space="preserve">Účelom tejto Zmluvy je vytvorenie podmienok </w:t>
      </w:r>
      <w:r w:rsidR="002E48FF" w:rsidRPr="003A6B8F">
        <w:t xml:space="preserve">a </w:t>
      </w:r>
      <w:r w:rsidRPr="003A6B8F">
        <w:t>práv</w:t>
      </w:r>
      <w:r w:rsidR="002E48FF" w:rsidRPr="003A6B8F">
        <w:t>a</w:t>
      </w:r>
      <w:r w:rsidRPr="003A6B8F">
        <w:t xml:space="preserve"> </w:t>
      </w:r>
      <w:r w:rsidR="00AF3AAA" w:rsidRPr="003A6B8F">
        <w:t>Odberateľov</w:t>
      </w:r>
      <w:r w:rsidRPr="003A6B8F">
        <w:t xml:space="preserve"> </w:t>
      </w:r>
      <w:r w:rsidR="002E48FF" w:rsidRPr="003A6B8F">
        <w:t xml:space="preserve">a tomu zodpovedajúcej povinnosti Dodávateľa pre </w:t>
      </w:r>
      <w:r w:rsidR="00AF3AAA" w:rsidRPr="003A6B8F">
        <w:t>Odberateľov</w:t>
      </w:r>
      <w:r w:rsidR="002E48FF" w:rsidRPr="003A6B8F">
        <w:t xml:space="preserve"> zabezpečiť </w:t>
      </w:r>
      <w:r w:rsidRPr="003A6B8F">
        <w:t>prenos, prevzatie zodpovednosti</w:t>
      </w:r>
      <w:r w:rsidR="00B454BC" w:rsidRPr="003A6B8F">
        <w:br/>
      </w:r>
      <w:r w:rsidRPr="003A6B8F">
        <w:t>za odchýlku, distribúci</w:t>
      </w:r>
      <w:r w:rsidR="002E48FF" w:rsidRPr="003A6B8F">
        <w:t>u</w:t>
      </w:r>
      <w:r w:rsidRPr="003A6B8F">
        <w:t xml:space="preserve">, a dodávky elektriny na </w:t>
      </w:r>
      <w:r w:rsidR="002E48FF" w:rsidRPr="003A6B8F">
        <w:t>O</w:t>
      </w:r>
      <w:r w:rsidRPr="003A6B8F">
        <w:t>dberné miesta</w:t>
      </w:r>
      <w:r w:rsidR="002E48FF" w:rsidRPr="003A6B8F">
        <w:t xml:space="preserve"> a poskytovanie ostatných </w:t>
      </w:r>
      <w:r w:rsidR="00FF037D" w:rsidRPr="003A6B8F">
        <w:t>s</w:t>
      </w:r>
      <w:r w:rsidR="002E48FF" w:rsidRPr="003A6B8F">
        <w:t>lužieb</w:t>
      </w:r>
      <w:r w:rsidR="0054484E" w:rsidRPr="003A6B8F">
        <w:t xml:space="preserve"> podľa tejto Zmluvy</w:t>
      </w:r>
      <w:r w:rsidRPr="003A6B8F">
        <w:t xml:space="preserve">, a to prostredníctvom </w:t>
      </w:r>
      <w:r w:rsidR="002E48FF" w:rsidRPr="003A6B8F">
        <w:t>osobitne uzatváraných</w:t>
      </w:r>
      <w:r w:rsidRPr="003A6B8F">
        <w:t xml:space="preserve"> čiastkových zmlúv - </w:t>
      </w:r>
      <w:r w:rsidR="002E48FF" w:rsidRPr="003A6B8F">
        <w:t>Z</w:t>
      </w:r>
      <w:r w:rsidRPr="003A6B8F">
        <w:t>mlúv o združenej dodávke elektriny</w:t>
      </w:r>
      <w:r w:rsidR="002E48FF" w:rsidRPr="003A6B8F">
        <w:t>.</w:t>
      </w:r>
    </w:p>
    <w:p w14:paraId="7C1E146F" w14:textId="49B1F3EF" w:rsidR="009455AE" w:rsidRPr="003A6B8F" w:rsidRDefault="009455AE" w:rsidP="001C6F8C">
      <w:pPr>
        <w:pStyle w:val="Heading1"/>
        <w:keepNext w:val="0"/>
        <w:keepLines w:val="0"/>
        <w:spacing w:after="360" w:line="276" w:lineRule="auto"/>
      </w:pPr>
      <w:r w:rsidRPr="003A6B8F">
        <w:t>Predmet Zmluvy</w:t>
      </w:r>
    </w:p>
    <w:p w14:paraId="104F7C4D" w14:textId="2B876677" w:rsidR="00D60390" w:rsidRPr="003A6B8F" w:rsidRDefault="009D434C" w:rsidP="001C6F8C">
      <w:pPr>
        <w:pStyle w:val="Heading2"/>
        <w:spacing w:line="276" w:lineRule="auto"/>
      </w:pPr>
      <w:r>
        <w:t xml:space="preserve">Predmetom tejto </w:t>
      </w:r>
      <w:r w:rsidR="00247641">
        <w:t>Z</w:t>
      </w:r>
      <w:r>
        <w:t xml:space="preserve">mluvy je </w:t>
      </w:r>
      <w:r w:rsidR="00816C5F">
        <w:t>d</w:t>
      </w:r>
      <w:r w:rsidR="00D60390">
        <w:t>ohoda Zmluvných strán na</w:t>
      </w:r>
      <w:r w:rsidR="00B95E97">
        <w:t xml:space="preserve"> podmienkach dodávky elektriny a poskytovaní súvisiacich služieb</w:t>
      </w:r>
      <w:r w:rsidR="00D60390">
        <w:t xml:space="preserve"> </w:t>
      </w:r>
      <w:r w:rsidR="00B95E97">
        <w:t xml:space="preserve">a na </w:t>
      </w:r>
      <w:r w:rsidR="00D60390">
        <w:t xml:space="preserve">spôsobe uzatvárania čiastkových Zmlúv o združenej </w:t>
      </w:r>
      <w:r w:rsidR="00D60390">
        <w:lastRenderedPageBreak/>
        <w:t xml:space="preserve">dodávke elektriny medzi Odberateľmi a Dodávateľom </w:t>
      </w:r>
      <w:r w:rsidR="43DE42DB">
        <w:t xml:space="preserve">v zmysle </w:t>
      </w:r>
      <w:r w:rsidR="00EE3405">
        <w:t>Prílohy č. 4</w:t>
      </w:r>
      <w:r w:rsidR="61239348">
        <w:t xml:space="preserve"> </w:t>
      </w:r>
      <w:r w:rsidR="00EE3405">
        <w:t>tejto Zmluvy</w:t>
      </w:r>
      <w:r w:rsidR="00D60390">
        <w:t xml:space="preserve">, najmä </w:t>
      </w:r>
    </w:p>
    <w:p w14:paraId="00BE8EDB" w14:textId="28801D28" w:rsidR="004A3D60" w:rsidRPr="003A6B8F" w:rsidRDefault="00B95E97" w:rsidP="001C6F8C">
      <w:pPr>
        <w:pStyle w:val="Heading4"/>
        <w:spacing w:line="276" w:lineRule="auto"/>
      </w:pPr>
      <w:r>
        <w:t>záväzok</w:t>
      </w:r>
      <w:r w:rsidRPr="003A6B8F">
        <w:t xml:space="preserve"> </w:t>
      </w:r>
      <w:r w:rsidR="00247641" w:rsidRPr="003A6B8F">
        <w:t xml:space="preserve">Dodávateľa na výzvu </w:t>
      </w:r>
      <w:r w:rsidR="00AF3AAA" w:rsidRPr="003A6B8F">
        <w:t>Odberateľa</w:t>
      </w:r>
      <w:r w:rsidR="00247641" w:rsidRPr="003A6B8F">
        <w:t xml:space="preserve"> </w:t>
      </w:r>
      <w:r w:rsidR="004A3D60" w:rsidRPr="003A6B8F">
        <w:t>uzatvoriť s Odberateľom Zmluvu o združenej dodávke elektriny podľa podmienok tejto Zmluvy;</w:t>
      </w:r>
    </w:p>
    <w:p w14:paraId="79D09B51" w14:textId="55EB5980" w:rsidR="00AF3AAA" w:rsidRPr="003A6B8F" w:rsidRDefault="00B95E97" w:rsidP="001C6F8C">
      <w:pPr>
        <w:pStyle w:val="Heading4"/>
        <w:spacing w:line="276" w:lineRule="auto"/>
      </w:pPr>
      <w:r>
        <w:t>záväzok</w:t>
      </w:r>
      <w:r w:rsidRPr="003A6B8F">
        <w:t xml:space="preserve"> </w:t>
      </w:r>
      <w:r w:rsidR="004A3D60" w:rsidRPr="003A6B8F">
        <w:t xml:space="preserve">Dodávateľa </w:t>
      </w:r>
      <w:r w:rsidR="00247641" w:rsidRPr="003A6B8F">
        <w:t xml:space="preserve">dodávať elektrinu do Odberných miest podľa podmienok dohodnutých v tejto </w:t>
      </w:r>
      <w:r w:rsidR="00AF3AAA" w:rsidRPr="003A6B8F">
        <w:t>Zmluve a Zmluve o združenej dodávke elektriny;</w:t>
      </w:r>
      <w:r w:rsidR="0073736D">
        <w:t xml:space="preserve"> </w:t>
      </w:r>
    </w:p>
    <w:p w14:paraId="06F87AAC" w14:textId="40D578C3" w:rsidR="00247641" w:rsidRPr="003A6B8F" w:rsidRDefault="00B95E97" w:rsidP="001C6F8C">
      <w:pPr>
        <w:pStyle w:val="Heading4"/>
        <w:spacing w:line="276" w:lineRule="auto"/>
      </w:pPr>
      <w:r>
        <w:t>záväzok</w:t>
      </w:r>
      <w:r w:rsidRPr="003A6B8F">
        <w:t xml:space="preserve"> </w:t>
      </w:r>
      <w:r w:rsidR="00247641" w:rsidRPr="003A6B8F">
        <w:t>Dodávateľ</w:t>
      </w:r>
      <w:r w:rsidR="00AF3AAA" w:rsidRPr="003A6B8F">
        <w:t>a</w:t>
      </w:r>
      <w:r w:rsidR="00247641" w:rsidRPr="003A6B8F">
        <w:t xml:space="preserve"> </w:t>
      </w:r>
      <w:r w:rsidR="00AF3AAA" w:rsidRPr="003A6B8F">
        <w:t>prevziať</w:t>
      </w:r>
      <w:r w:rsidR="00247641" w:rsidRPr="003A6B8F">
        <w:t xml:space="preserve"> za </w:t>
      </w:r>
      <w:r w:rsidR="00AF3AAA" w:rsidRPr="003A6B8F">
        <w:t>Odberateľov</w:t>
      </w:r>
      <w:r w:rsidR="00247641" w:rsidRPr="003A6B8F">
        <w:t xml:space="preserve"> zodpovednosť za odchýlky za </w:t>
      </w:r>
      <w:r w:rsidR="00AF3AAA" w:rsidRPr="003A6B8F">
        <w:t>O</w:t>
      </w:r>
      <w:r w:rsidR="00247641" w:rsidRPr="003A6B8F">
        <w:t>dberné miesta voči zúčtovateľovi odchýlok</w:t>
      </w:r>
      <w:r w:rsidR="00AF3AAA" w:rsidRPr="003A6B8F">
        <w:t>;</w:t>
      </w:r>
    </w:p>
    <w:p w14:paraId="7B046052" w14:textId="5886B4F1" w:rsidR="00247641" w:rsidRPr="003A6B8F" w:rsidRDefault="00B95E97" w:rsidP="001C6F8C">
      <w:pPr>
        <w:pStyle w:val="Heading4"/>
        <w:spacing w:line="276" w:lineRule="auto"/>
      </w:pPr>
      <w:r>
        <w:t>záväzok</w:t>
      </w:r>
      <w:r w:rsidRPr="003A6B8F">
        <w:t xml:space="preserve"> </w:t>
      </w:r>
      <w:r w:rsidR="00247641" w:rsidRPr="003A6B8F">
        <w:t xml:space="preserve">Dodávateľa zabezpečiť pre </w:t>
      </w:r>
      <w:r w:rsidR="00AF3AAA" w:rsidRPr="003A6B8F">
        <w:t>Odberateľov</w:t>
      </w:r>
      <w:r w:rsidR="00247641" w:rsidRPr="003A6B8F">
        <w:t xml:space="preserve"> do </w:t>
      </w:r>
      <w:r w:rsidR="00AF3AAA" w:rsidRPr="003A6B8F">
        <w:t>O</w:t>
      </w:r>
      <w:r w:rsidR="00247641" w:rsidRPr="003A6B8F">
        <w:t xml:space="preserve">dberných miest distribúciu elektriny a ostatné </w:t>
      </w:r>
      <w:r w:rsidR="009818FD" w:rsidRPr="003A6B8F">
        <w:t>služb</w:t>
      </w:r>
      <w:r w:rsidR="00247641" w:rsidRPr="003A6B8F">
        <w:t xml:space="preserve">y spojené s použitím siete od príslušného </w:t>
      </w:r>
      <w:r w:rsidR="00AF3AAA" w:rsidRPr="003A6B8F">
        <w:t>P</w:t>
      </w:r>
      <w:r w:rsidR="00247641" w:rsidRPr="003A6B8F">
        <w:t xml:space="preserve">revádzkovateľa distribučnej siete, ku ktorej sú </w:t>
      </w:r>
      <w:r w:rsidR="00AF3AAA" w:rsidRPr="003A6B8F">
        <w:t>O</w:t>
      </w:r>
      <w:r w:rsidR="00247641" w:rsidRPr="003A6B8F">
        <w:t xml:space="preserve">dberné miesta pripojené v rozsahu a podľa podmienok tejto </w:t>
      </w:r>
      <w:r w:rsidR="00AF3AAA" w:rsidRPr="003A6B8F">
        <w:t>Zmluvy</w:t>
      </w:r>
      <w:r w:rsidR="00247641" w:rsidRPr="003A6B8F">
        <w:t xml:space="preserve"> a prevádzkového poriadku </w:t>
      </w:r>
      <w:r w:rsidR="00AF3AAA" w:rsidRPr="003A6B8F">
        <w:t>Prevádzkovateľa distribučnej siete</w:t>
      </w:r>
      <w:r w:rsidR="00D60390" w:rsidRPr="003A6B8F">
        <w:t>;</w:t>
      </w:r>
    </w:p>
    <w:p w14:paraId="1FBE146A" w14:textId="42D8752A" w:rsidR="00D60390" w:rsidRPr="003A6B8F" w:rsidRDefault="00B95E97" w:rsidP="001C6F8C">
      <w:pPr>
        <w:pStyle w:val="Heading4"/>
        <w:spacing w:line="276" w:lineRule="auto"/>
      </w:pPr>
      <w:r>
        <w:t xml:space="preserve">dohoda na </w:t>
      </w:r>
      <w:r w:rsidR="00D60390" w:rsidRPr="003A6B8F">
        <w:t>výšk</w:t>
      </w:r>
      <w:r>
        <w:t>e</w:t>
      </w:r>
      <w:r w:rsidR="00D60390" w:rsidRPr="003A6B8F">
        <w:t xml:space="preserve"> ceny za dodávku elektriny a ostatných </w:t>
      </w:r>
      <w:r w:rsidR="004A3D60" w:rsidRPr="003A6B8F">
        <w:t>s</w:t>
      </w:r>
      <w:r w:rsidR="00D60390" w:rsidRPr="003A6B8F">
        <w:t>lužieb;</w:t>
      </w:r>
    </w:p>
    <w:p w14:paraId="71F01635" w14:textId="0513B084" w:rsidR="00247641" w:rsidRPr="003A6B8F" w:rsidRDefault="00B95E97" w:rsidP="001C6F8C">
      <w:pPr>
        <w:pStyle w:val="Heading4"/>
        <w:spacing w:line="276" w:lineRule="auto"/>
      </w:pPr>
      <w:r>
        <w:t>záväzok</w:t>
      </w:r>
      <w:r w:rsidRPr="003A6B8F">
        <w:t xml:space="preserve"> </w:t>
      </w:r>
      <w:r w:rsidR="00AF3AAA" w:rsidRPr="003A6B8F">
        <w:t>Odberateľa</w:t>
      </w:r>
      <w:r w:rsidR="00247641" w:rsidRPr="003A6B8F">
        <w:t xml:space="preserve"> uhradiť cenu za realizované dodávky elektriny, distribúciu elektriny a </w:t>
      </w:r>
      <w:r w:rsidR="009818FD" w:rsidRPr="003A6B8F">
        <w:t>Služb</w:t>
      </w:r>
      <w:r w:rsidR="00247641" w:rsidRPr="003A6B8F">
        <w:t xml:space="preserve">y Dodávateľa, v zmysle podmienok stanovených v tejto </w:t>
      </w:r>
      <w:r w:rsidR="00AF3AAA" w:rsidRPr="003A6B8F">
        <w:t>Zmluve</w:t>
      </w:r>
      <w:r w:rsidR="00247641" w:rsidRPr="003A6B8F">
        <w:t xml:space="preserve"> </w:t>
      </w:r>
      <w:r w:rsidR="00AF3AAA" w:rsidRPr="003A6B8F">
        <w:t>a Zmluve o združenej dodávke elektriny;</w:t>
      </w:r>
      <w:r>
        <w:t xml:space="preserve"> a</w:t>
      </w:r>
    </w:p>
    <w:p w14:paraId="4709A440" w14:textId="5F676CC7" w:rsidR="00E56C19" w:rsidRPr="003A6B8F" w:rsidRDefault="7870AFDC" w:rsidP="001C6F8C">
      <w:pPr>
        <w:pStyle w:val="Heading4"/>
        <w:spacing w:line="276" w:lineRule="auto"/>
      </w:pPr>
      <w:r>
        <w:t xml:space="preserve">záväzok </w:t>
      </w:r>
      <w:r w:rsidR="31162193">
        <w:t>Dodávateľa zabezpečiť individuálnu klientsku starostlivosť</w:t>
      </w:r>
      <w:r w:rsidR="0706D77A">
        <w:t xml:space="preserve"> </w:t>
      </w:r>
      <w:r w:rsidR="31162193">
        <w:t>/</w:t>
      </w:r>
      <w:r w:rsidR="0706D77A">
        <w:t xml:space="preserve"> </w:t>
      </w:r>
      <w:r w:rsidR="31162193">
        <w:t>obsluhu</w:t>
      </w:r>
      <w:r w:rsidR="00B95E97">
        <w:br/>
      </w:r>
      <w:r w:rsidR="31162193">
        <w:t xml:space="preserve">pre všetky </w:t>
      </w:r>
      <w:r w:rsidR="0706D77A">
        <w:t>O</w:t>
      </w:r>
      <w:r w:rsidR="31162193">
        <w:t xml:space="preserve">dberné miesta </w:t>
      </w:r>
      <w:r w:rsidR="0706D77A">
        <w:t>a všetkých Odberateľov</w:t>
      </w:r>
      <w:r w:rsidR="31162193">
        <w:t xml:space="preserve"> zahrňujúcu odbornú podporu</w:t>
      </w:r>
      <w:r w:rsidR="0706D77A">
        <w:t xml:space="preserve"> minimálne v rozsahu v akom ju poskytuje všetkým svojím odberateľom pri výkone jeho podnikateľskej činnosti</w:t>
      </w:r>
      <w:r w:rsidR="7BB96A37">
        <w:t>.</w:t>
      </w:r>
    </w:p>
    <w:p w14:paraId="09AB9AD2" w14:textId="77777777" w:rsidR="00A826AC" w:rsidRPr="003A6B8F" w:rsidRDefault="00A826AC" w:rsidP="001C6F8C">
      <w:pPr>
        <w:pStyle w:val="Heading1"/>
        <w:keepNext w:val="0"/>
        <w:keepLines w:val="0"/>
        <w:spacing w:after="360" w:line="276" w:lineRule="auto"/>
      </w:pPr>
      <w:bookmarkStart w:id="3" w:name="_Ref91067120"/>
      <w:r w:rsidRPr="003A6B8F">
        <w:t>Uzatváranie zmlúv o združenej dodávke elektriny</w:t>
      </w:r>
    </w:p>
    <w:p w14:paraId="490045B4" w14:textId="77777777" w:rsidR="00D136E9" w:rsidRPr="003A6B8F" w:rsidRDefault="00D136E9" w:rsidP="001C6F8C">
      <w:pPr>
        <w:pStyle w:val="Heading2"/>
        <w:spacing w:line="276" w:lineRule="auto"/>
      </w:pPr>
      <w:r w:rsidRPr="003A6B8F">
        <w:t>Zmluvu o združenej dodávke elektriny s Dodávateľom uzatvára každý Odberateľ na základe tejto Zmluvy samostatne.</w:t>
      </w:r>
    </w:p>
    <w:p w14:paraId="0F72793C" w14:textId="50CE4872" w:rsidR="00EE3405" w:rsidRPr="00EE3405" w:rsidRDefault="36705706" w:rsidP="001C6F8C">
      <w:pPr>
        <w:pStyle w:val="Heading2"/>
        <w:spacing w:line="276" w:lineRule="auto"/>
      </w:pPr>
      <w:bookmarkStart w:id="4" w:name="_Ref154057675"/>
      <w:r>
        <w:t xml:space="preserve">Dodávateľ je povinný najneskôr </w:t>
      </w:r>
      <w:r w:rsidR="00CD7A12">
        <w:t xml:space="preserve">do desať </w:t>
      </w:r>
      <w:r w:rsidR="05467628">
        <w:t>(</w:t>
      </w:r>
      <w:r w:rsidR="009A33EF">
        <w:t>10</w:t>
      </w:r>
      <w:r w:rsidR="05467628">
        <w:t>)</w:t>
      </w:r>
      <w:r>
        <w:t xml:space="preserve"> dní odo dňa </w:t>
      </w:r>
      <w:r w:rsidR="00CD7A12">
        <w:t>nadobudnutia účinnosti tejto Zmluvy</w:t>
      </w:r>
      <w:r w:rsidR="009A33EF">
        <w:t xml:space="preserve"> </w:t>
      </w:r>
      <w:r>
        <w:t>uzatvoriť s</w:t>
      </w:r>
      <w:r w:rsidR="009A33EF">
        <w:t xml:space="preserve"> každým</w:t>
      </w:r>
      <w:r>
        <w:t> Odberateľom Zmluvu o združenej dodávke elektriny, ktorá bude súladná s podmienkami tejto Zmluvy. Zmluva o združenej dodávke elektriny nemôže obsahovať podmienky, ktoré budú v rozpore s ustanoveniami tejto Zmluvy. V prípade rozporu medzi Zmluvou a Zmluvou o združenej dodávke elektriny majú ustanovenia tejto Zmluvy pred ustanoveniami Zmluvy o združenej dodávke elektriny prednosť.</w:t>
      </w:r>
      <w:bookmarkEnd w:id="4"/>
    </w:p>
    <w:p w14:paraId="657AD94F" w14:textId="77777777" w:rsidR="00AA0077" w:rsidRPr="003A6B8F" w:rsidRDefault="00AA0077" w:rsidP="001C6F8C">
      <w:pPr>
        <w:pStyle w:val="Heading1"/>
        <w:keepNext w:val="0"/>
        <w:keepLines w:val="0"/>
        <w:spacing w:after="360" w:line="276" w:lineRule="auto"/>
      </w:pPr>
      <w:r w:rsidRPr="003A6B8F">
        <w:t>Doba plnenia</w:t>
      </w:r>
    </w:p>
    <w:p w14:paraId="34EF94E6" w14:textId="2B9A0A00" w:rsidR="00AA0077" w:rsidRPr="003A6B8F" w:rsidRDefault="00AA0077" w:rsidP="001C6F8C">
      <w:pPr>
        <w:pStyle w:val="Heading2"/>
        <w:spacing w:line="276" w:lineRule="auto"/>
      </w:pPr>
      <w:r w:rsidRPr="003A6B8F">
        <w:t xml:space="preserve">Táto Zmluva je uzatvorená na dobu určitú a to na obdobie odo dňa nadobudnutia jej účinnosti do </w:t>
      </w:r>
      <w:r w:rsidR="004960BD" w:rsidRPr="003A6B8F">
        <w:t xml:space="preserve">uplynutia </w:t>
      </w:r>
      <w:r w:rsidR="004960BD" w:rsidRPr="003A6B8F">
        <w:rPr>
          <w:b/>
          <w:bCs/>
        </w:rPr>
        <w:t>24 mesiacov</w:t>
      </w:r>
      <w:r w:rsidR="004960BD" w:rsidRPr="003A6B8F">
        <w:t xml:space="preserve"> odo dňa nadobudnutia jej účinnosti</w:t>
      </w:r>
      <w:r w:rsidRPr="003A6B8F">
        <w:t>.</w:t>
      </w:r>
    </w:p>
    <w:p w14:paraId="66021358" w14:textId="395E9005" w:rsidR="000D4663" w:rsidRPr="003A6B8F" w:rsidRDefault="00AA0077" w:rsidP="001C6F8C">
      <w:pPr>
        <w:pStyle w:val="Heading2"/>
        <w:spacing w:line="276" w:lineRule="auto"/>
      </w:pPr>
      <w:r w:rsidRPr="003A6B8F">
        <w:t xml:space="preserve">Platnosť každej Zmluvy o združenej dodávke elektriny bude stanovená do </w:t>
      </w:r>
      <w:r w:rsidR="004960BD" w:rsidRPr="003A6B8F">
        <w:t xml:space="preserve">uplynutia </w:t>
      </w:r>
      <w:r w:rsidR="004960BD" w:rsidRPr="003A6B8F">
        <w:rPr>
          <w:b/>
          <w:bCs/>
        </w:rPr>
        <w:t>12 mesiacov</w:t>
      </w:r>
      <w:r w:rsidR="004960BD" w:rsidRPr="003A6B8F">
        <w:t xml:space="preserve"> odo dňa </w:t>
      </w:r>
      <w:del w:id="5" w:author="Tomas Uricek" w:date="2025-12-18T10:11:00Z" w16du:dateUtc="2025-12-18T09:11:00Z">
        <w:r w:rsidR="004960BD" w:rsidRPr="003A6B8F" w:rsidDel="00E96768">
          <w:delText>nadobudnutia jej účinnosti</w:delText>
        </w:r>
      </w:del>
      <w:ins w:id="6" w:author="Tomas Uricek" w:date="2025-12-18T10:11:00Z" w16du:dateUtc="2025-12-18T09:11:00Z">
        <w:r w:rsidR="00E96768">
          <w:t xml:space="preserve">začatia poskytovania </w:t>
        </w:r>
      </w:ins>
      <w:ins w:id="7" w:author="Tomas Uricek" w:date="2025-12-18T10:12:00Z" w16du:dateUtc="2025-12-18T09:12:00Z">
        <w:r w:rsidR="00E96768">
          <w:t>služieb</w:t>
        </w:r>
      </w:ins>
      <w:r w:rsidR="004960BD" w:rsidRPr="003A6B8F">
        <w:t xml:space="preserve"> </w:t>
      </w:r>
      <w:ins w:id="8" w:author="Tomas Uricek" w:date="2025-12-18T10:12:00Z" w16du:dateUtc="2025-12-18T09:12:00Z">
        <w:r w:rsidR="00E96768">
          <w:t>dodávky elektriny podľa bodu 5.2 Zmluvy o združenej dodávke elektriny</w:t>
        </w:r>
        <w:r w:rsidR="00E96768" w:rsidRPr="003A6B8F">
          <w:t xml:space="preserve"> </w:t>
        </w:r>
      </w:ins>
      <w:r w:rsidRPr="003A6B8F">
        <w:t xml:space="preserve">s možnosťou jej </w:t>
      </w:r>
      <w:r w:rsidR="000D4663" w:rsidRPr="003A6B8F">
        <w:t xml:space="preserve">predĺženia na základe opcie podľa bodu </w:t>
      </w:r>
      <w:r w:rsidR="000D4663" w:rsidRPr="003A6B8F">
        <w:fldChar w:fldCharType="begin"/>
      </w:r>
      <w:r w:rsidR="000D4663" w:rsidRPr="003A6B8F">
        <w:instrText xml:space="preserve"> REF _Ref211855810 \r \h </w:instrText>
      </w:r>
      <w:r w:rsidR="007520AF">
        <w:instrText xml:space="preserve"> \* MERGEFORMAT </w:instrText>
      </w:r>
      <w:r w:rsidR="000D4663" w:rsidRPr="003A6B8F">
        <w:fldChar w:fldCharType="separate"/>
      </w:r>
      <w:r w:rsidR="00CD7A12">
        <w:t>8</w:t>
      </w:r>
      <w:r w:rsidR="000D4663" w:rsidRPr="003A6B8F">
        <w:fldChar w:fldCharType="end"/>
      </w:r>
      <w:r w:rsidR="000D4663" w:rsidRPr="003A6B8F">
        <w:t xml:space="preserve"> tejto Zmluvy</w:t>
      </w:r>
      <w:r w:rsidR="0077415A">
        <w:t>.</w:t>
      </w:r>
    </w:p>
    <w:p w14:paraId="7899382F" w14:textId="584F4A33" w:rsidR="000D4663" w:rsidRPr="003A6B8F" w:rsidRDefault="000D4663" w:rsidP="001C6F8C">
      <w:pPr>
        <w:pStyle w:val="Heading1"/>
        <w:keepNext w:val="0"/>
        <w:keepLines w:val="0"/>
        <w:spacing w:after="360" w:line="276" w:lineRule="auto"/>
      </w:pPr>
      <w:bookmarkStart w:id="9" w:name="_Ref211855810"/>
      <w:r w:rsidRPr="003A6B8F">
        <w:lastRenderedPageBreak/>
        <w:t>Opcia</w:t>
      </w:r>
      <w:bookmarkEnd w:id="9"/>
    </w:p>
    <w:p w14:paraId="6630164A" w14:textId="2B1DE2E2" w:rsidR="00AA0077" w:rsidRPr="0077415A" w:rsidRDefault="6DB8BA5D" w:rsidP="001C6F8C">
      <w:pPr>
        <w:pStyle w:val="Heading2"/>
        <w:spacing w:line="276" w:lineRule="auto"/>
      </w:pPr>
      <w:r>
        <w:t xml:space="preserve">Mesto Košice ako </w:t>
      </w:r>
      <w:r w:rsidR="00003D3C">
        <w:t>Obje</w:t>
      </w:r>
      <w:r w:rsidR="6EE39E75">
        <w:t>d</w:t>
      </w:r>
      <w:r w:rsidR="00003D3C">
        <w:t xml:space="preserve">návateľ </w:t>
      </w:r>
      <w:r w:rsidR="00A7322B">
        <w:t xml:space="preserve">sa môže rozhodnúť, že uplatní opciu na predĺženie </w:t>
      </w:r>
      <w:r w:rsidR="00EE3405">
        <w:t xml:space="preserve">každej Zmluvy o združenej dodávke elektriny </w:t>
      </w:r>
      <w:r w:rsidR="00A7322B">
        <w:t>za nasledovných podmienok:</w:t>
      </w:r>
    </w:p>
    <w:p w14:paraId="13C1EBCB" w14:textId="43EAF578" w:rsidR="0077415A" w:rsidRPr="00CD7A12" w:rsidRDefault="0077415A" w:rsidP="001C6F8C">
      <w:pPr>
        <w:pStyle w:val="Heading4"/>
        <w:tabs>
          <w:tab w:val="clear" w:pos="1440"/>
        </w:tabs>
        <w:spacing w:line="276" w:lineRule="auto"/>
        <w:ind w:left="1418" w:hanging="698"/>
      </w:pPr>
      <w:r>
        <w:t>Každú Zmluvu o združenej dodávke elektriny je možné predĺžiť</w:t>
      </w:r>
      <w:r w:rsidR="001C36AF">
        <w:t xml:space="preserve"> jednorazovo</w:t>
      </w:r>
      <w:r>
        <w:t xml:space="preserve"> o ďalších </w:t>
      </w:r>
      <w:r w:rsidR="00A53904">
        <w:t xml:space="preserve"> dvan</w:t>
      </w:r>
      <w:r w:rsidR="00D07862">
        <w:t xml:space="preserve">ásť </w:t>
      </w:r>
      <w:r w:rsidR="001C36AF">
        <w:t xml:space="preserve">(12) </w:t>
      </w:r>
      <w:r w:rsidR="00D07862">
        <w:t>mesiacov</w:t>
      </w:r>
      <w:r>
        <w:t>,</w:t>
      </w:r>
      <w:r w:rsidR="001C36AF">
        <w:t xml:space="preserve"> alebo o šesť (6) mesiacov</w:t>
      </w:r>
      <w:r>
        <w:t xml:space="preserve"> najviac dvakrát po sebe, a to na základe jednostranného oznámenia O</w:t>
      </w:r>
      <w:r w:rsidR="5FCC05BE">
        <w:t>bjednávateľa</w:t>
      </w:r>
      <w:r>
        <w:t xml:space="preserve"> o uplatnení tohto práva</w:t>
      </w:r>
      <w:r w:rsidR="00EE3405">
        <w:t xml:space="preserve"> (pre vylúčenie pochybností, uplatnenie práva Opcie môže vykonať za každého Odberateľa výhradne Objednávateľ a zároveň prípadné uplatnenie Opcie zo strany konkrétneho Odberateľa (okrem Objednávateľa) je bez písomného súhlasu Objednávateľa neplatné)</w:t>
      </w:r>
      <w:r>
        <w:t xml:space="preserve"> (ďalej aj ako „</w:t>
      </w:r>
      <w:r w:rsidRPr="41FDAA2A">
        <w:rPr>
          <w:b/>
          <w:bCs/>
        </w:rPr>
        <w:t>Opcia</w:t>
      </w:r>
      <w:r>
        <w:t>“);</w:t>
      </w:r>
    </w:p>
    <w:p w14:paraId="6103B2FE" w14:textId="77777777" w:rsidR="00EE3405" w:rsidRDefault="0077415A" w:rsidP="001C6F8C">
      <w:pPr>
        <w:pStyle w:val="Heading4"/>
        <w:tabs>
          <w:tab w:val="clear" w:pos="1440"/>
        </w:tabs>
        <w:spacing w:line="276" w:lineRule="auto"/>
        <w:ind w:left="1418" w:hanging="698"/>
      </w:pPr>
      <w:r w:rsidRPr="00CD7A12">
        <w:t xml:space="preserve">Oznámenie o uplatnení Opcie musí mať písomnú formu a musí byť doručené Dodávateľovi </w:t>
      </w:r>
      <w:r>
        <w:t xml:space="preserve">najneskôr jeden (1) kalendárny mesiac pred uplynutím platnosti Zmluvy </w:t>
      </w:r>
      <w:r w:rsidR="00EE3405">
        <w:t>o združenej dodávke elektriny;</w:t>
      </w:r>
    </w:p>
    <w:p w14:paraId="77EDF5A4" w14:textId="78F6AC19" w:rsidR="01427FB6" w:rsidRDefault="0077415A" w:rsidP="001C6F8C">
      <w:pPr>
        <w:pStyle w:val="Heading4"/>
        <w:tabs>
          <w:tab w:val="clear" w:pos="1440"/>
        </w:tabs>
        <w:spacing w:line="276" w:lineRule="auto"/>
        <w:ind w:left="1418" w:hanging="698"/>
      </w:pPr>
      <w:r>
        <w:t xml:space="preserve">Po uplatnení Opcie sa </w:t>
      </w:r>
      <w:r w:rsidR="00EE3405">
        <w:t xml:space="preserve">Zmluva </w:t>
      </w:r>
      <w:r>
        <w:t xml:space="preserve">o združenej dodávke elektriny predlžuje </w:t>
      </w:r>
      <w:r w:rsidR="007D0980">
        <w:t>jednorazovo</w:t>
      </w:r>
      <w:r w:rsidR="00026657">
        <w:t xml:space="preserve"> o</w:t>
      </w:r>
      <w:r w:rsidR="00D60658">
        <w:t> dvanásť (</w:t>
      </w:r>
      <w:r w:rsidR="00026657">
        <w:t>12</w:t>
      </w:r>
      <w:r w:rsidR="00D60658">
        <w:t>)</w:t>
      </w:r>
      <w:r w:rsidR="00026657">
        <w:t xml:space="preserve"> mesiacov</w:t>
      </w:r>
      <w:r w:rsidR="00F62BB4">
        <w:t xml:space="preserve"> alebo </w:t>
      </w:r>
      <w:r>
        <w:t xml:space="preserve">o šesť (6) mesiacov </w:t>
      </w:r>
      <w:r w:rsidR="00A07571">
        <w:t>najviac dvakrát po</w:t>
      </w:r>
      <w:r w:rsidR="00A53904">
        <w:t xml:space="preserve"> </w:t>
      </w:r>
      <w:r w:rsidR="00A07571">
        <w:t>sebe</w:t>
      </w:r>
      <w:r w:rsidR="00A53904">
        <w:t xml:space="preserve"> </w:t>
      </w:r>
      <w:r>
        <w:t>od pôvodnej platnosti Zmluvy</w:t>
      </w:r>
      <w:r w:rsidR="00EE3405" w:rsidRPr="00EE3405">
        <w:t xml:space="preserve"> </w:t>
      </w:r>
      <w:r w:rsidR="00EE3405">
        <w:t>o združenej dodávke elektriny</w:t>
      </w:r>
      <w:r>
        <w:t>.</w:t>
      </w:r>
      <w:r w:rsidR="6948CE87">
        <w:t xml:space="preserve"> </w:t>
      </w:r>
    </w:p>
    <w:p w14:paraId="3A679E67" w14:textId="346AC325" w:rsidR="00DF3A6E" w:rsidRPr="0077415A" w:rsidRDefault="00DF3A6E" w:rsidP="001C6F8C">
      <w:pPr>
        <w:pStyle w:val="Heading1"/>
        <w:keepNext w:val="0"/>
        <w:keepLines w:val="0"/>
        <w:spacing w:after="360" w:line="276" w:lineRule="auto"/>
      </w:pPr>
      <w:bookmarkStart w:id="10" w:name="_Ref153960705"/>
      <w:r w:rsidRPr="0077415A">
        <w:t>Miesto plnenia</w:t>
      </w:r>
    </w:p>
    <w:p w14:paraId="20DF3B3B" w14:textId="69B30907" w:rsidR="00DF3A6E" w:rsidRPr="003A6B8F" w:rsidRDefault="00DF3A6E" w:rsidP="001C6F8C">
      <w:pPr>
        <w:pStyle w:val="Heading2"/>
        <w:spacing w:line="276" w:lineRule="auto"/>
      </w:pPr>
      <w:r w:rsidRPr="0077415A">
        <w:t>Miestom plnenia dodávky elektriny vrátane</w:t>
      </w:r>
      <w:r w:rsidRPr="003A6B8F">
        <w:t xml:space="preserve"> ostatných </w:t>
      </w:r>
      <w:r w:rsidR="00D5322C" w:rsidRPr="003A6B8F">
        <w:t>s</w:t>
      </w:r>
      <w:r w:rsidRPr="003A6B8F">
        <w:t xml:space="preserve">lužieb podľa tejto Zmluvy sú Odberné miesta Odberateľov ako sú uvedené v Prílohe č. </w:t>
      </w:r>
      <w:r w:rsidR="009B41EE" w:rsidRPr="003A6B8F">
        <w:t>1</w:t>
      </w:r>
      <w:r w:rsidRPr="003A6B8F">
        <w:t xml:space="preserve"> tejto Zmluvy.</w:t>
      </w:r>
    </w:p>
    <w:p w14:paraId="0B9DA2EA" w14:textId="1958EF12" w:rsidR="00F102EC" w:rsidRPr="003A6B8F" w:rsidRDefault="00F102EC" w:rsidP="001C6F8C">
      <w:pPr>
        <w:pStyle w:val="Heading2"/>
        <w:spacing w:line="276" w:lineRule="auto"/>
      </w:pPr>
      <w:r w:rsidRPr="003A6B8F">
        <w:t xml:space="preserve">Zmluvné strany sa dohodli, že sú povinné si oznámiť každú zmenu (vzniku, pričlenenia, zániku) Odberného miesta uvedeného v Prílohe č. </w:t>
      </w:r>
      <w:r w:rsidR="009B41EE" w:rsidRPr="003A6B8F">
        <w:t>1</w:t>
      </w:r>
      <w:r w:rsidRPr="003A6B8F">
        <w:t xml:space="preserve"> tejto Zmluvy bezodkladne, písomne, elektronickou formou na kontaktné adresy uvedené v bode </w:t>
      </w:r>
      <w:r w:rsidR="00BC477E" w:rsidRPr="003A6B8F">
        <w:rPr>
          <w:highlight w:val="yellow"/>
        </w:rPr>
        <w:fldChar w:fldCharType="begin"/>
      </w:r>
      <w:r w:rsidR="00BC477E" w:rsidRPr="003A6B8F">
        <w:instrText xml:space="preserve"> REF _Ref154141926 \r \h </w:instrText>
      </w:r>
      <w:r w:rsidR="007520AF">
        <w:rPr>
          <w:highlight w:val="yellow"/>
        </w:rPr>
        <w:instrText xml:space="preserve"> \* MERGEFORMAT </w:instrText>
      </w:r>
      <w:r w:rsidR="00BC477E" w:rsidRPr="003A6B8F">
        <w:rPr>
          <w:highlight w:val="yellow"/>
        </w:rPr>
      </w:r>
      <w:r w:rsidR="00BC477E" w:rsidRPr="003A6B8F">
        <w:rPr>
          <w:highlight w:val="yellow"/>
        </w:rPr>
        <w:fldChar w:fldCharType="separate"/>
      </w:r>
      <w:r w:rsidR="00CD7A12">
        <w:t>21</w:t>
      </w:r>
      <w:r w:rsidR="00BC477E" w:rsidRPr="003A6B8F">
        <w:rPr>
          <w:highlight w:val="yellow"/>
        </w:rPr>
        <w:fldChar w:fldCharType="end"/>
      </w:r>
      <w:r w:rsidRPr="003A6B8F">
        <w:t xml:space="preserve"> tejto Zmluvy . </w:t>
      </w:r>
    </w:p>
    <w:p w14:paraId="0E0D854D" w14:textId="4FD85CA9" w:rsidR="00542F3E" w:rsidRPr="003A6B8F" w:rsidRDefault="0070485F" w:rsidP="001C6F8C">
      <w:pPr>
        <w:pStyle w:val="Heading1"/>
        <w:keepNext w:val="0"/>
        <w:keepLines w:val="0"/>
        <w:spacing w:after="360" w:line="276" w:lineRule="auto"/>
      </w:pPr>
      <w:bookmarkStart w:id="11" w:name="_Ref160193830"/>
      <w:r w:rsidRPr="003A6B8F">
        <w:t>Cena</w:t>
      </w:r>
      <w:bookmarkEnd w:id="10"/>
      <w:bookmarkEnd w:id="11"/>
    </w:p>
    <w:bookmarkEnd w:id="3"/>
    <w:p w14:paraId="59BFE7E2" w14:textId="7817A9D7" w:rsidR="00D5322C" w:rsidRPr="003A6B8F" w:rsidRDefault="007E6D5D" w:rsidP="001C6F8C">
      <w:pPr>
        <w:pStyle w:val="Heading2"/>
        <w:spacing w:line="276" w:lineRule="auto"/>
      </w:pPr>
      <w:r w:rsidRPr="003A6B8F">
        <w:t xml:space="preserve">Cena za </w:t>
      </w:r>
      <w:r w:rsidR="001A40BC" w:rsidRPr="003A6B8F">
        <w:t>dodávku</w:t>
      </w:r>
      <w:r w:rsidRPr="003A6B8F">
        <w:t xml:space="preserve"> elektriny do </w:t>
      </w:r>
      <w:r w:rsidR="00D5322C" w:rsidRPr="003A6B8F">
        <w:t>jednotlivých Odberných miest</w:t>
      </w:r>
      <w:r w:rsidRPr="003A6B8F">
        <w:t xml:space="preserve"> </w:t>
      </w:r>
      <w:r w:rsidR="00D3229E" w:rsidRPr="003A6B8F">
        <w:t xml:space="preserve">počas príslušného fakturačného obdobia </w:t>
      </w:r>
      <w:r w:rsidR="00630EAB" w:rsidRPr="003A6B8F">
        <w:t>sa stanov</w:t>
      </w:r>
      <w:r w:rsidR="001A40BC" w:rsidRPr="003A6B8F">
        <w:t>í</w:t>
      </w:r>
      <w:r w:rsidR="00630EAB" w:rsidRPr="003A6B8F">
        <w:t xml:space="preserve"> </w:t>
      </w:r>
      <w:r w:rsidR="00D5322C" w:rsidRPr="003A6B8F">
        <w:t>jedným z nasledovných spôsobov:</w:t>
      </w:r>
      <w:r w:rsidR="00EE3405">
        <w:t xml:space="preserve"> </w:t>
      </w:r>
    </w:p>
    <w:p w14:paraId="77C103F4" w14:textId="54FE73A2" w:rsidR="00477F83" w:rsidRPr="00CD7A12" w:rsidRDefault="00BC038D" w:rsidP="001C6F8C">
      <w:pPr>
        <w:pStyle w:val="Heading4"/>
        <w:tabs>
          <w:tab w:val="clear" w:pos="1440"/>
        </w:tabs>
        <w:spacing w:line="276" w:lineRule="auto"/>
        <w:ind w:left="1418" w:hanging="698"/>
        <w:rPr>
          <w:sz w:val="28"/>
          <w:szCs w:val="28"/>
        </w:rPr>
      </w:pPr>
      <w:r w:rsidRPr="003A6B8F">
        <w:t xml:space="preserve">V prípade Odberných miest </w:t>
      </w:r>
      <w:r w:rsidR="00971C85">
        <w:t xml:space="preserve">s nepriebehovým meraním </w:t>
      </w:r>
      <w:r w:rsidRPr="003A6B8F">
        <w:t>pri ktorých je v Prílohe č. 1 uvedené, že sa cena určí metódou „</w:t>
      </w:r>
      <w:r w:rsidR="00D5322C" w:rsidRPr="003A6B8F">
        <w:t>FIX</w:t>
      </w:r>
      <w:r w:rsidRPr="003A6B8F">
        <w:t>“, sa výsledná cena za odber elektriny určí ako súčet:</w:t>
      </w:r>
      <w:r w:rsidR="00DB1BEA">
        <w:t xml:space="preserve"> </w:t>
      </w:r>
    </w:p>
    <w:p w14:paraId="623C2273" w14:textId="3969CB37" w:rsidR="00BC038D" w:rsidRPr="003A6B8F" w:rsidRDefault="00BC038D" w:rsidP="001C6F8C">
      <w:pPr>
        <w:pStyle w:val="Heading5"/>
        <w:tabs>
          <w:tab w:val="clear" w:pos="2160"/>
        </w:tabs>
        <w:spacing w:line="276" w:lineRule="auto"/>
        <w:ind w:left="1985" w:hanging="567"/>
      </w:pPr>
      <w:r w:rsidRPr="003A6B8F">
        <w:t>ceny silovej elektriny ako komodity za 1 MWh elektriny podľa Prílohy č. 2 vynásobený počtom MWh odobratého množstva energie v</w:t>
      </w:r>
      <w:r w:rsidR="00EE3405">
        <w:t> </w:t>
      </w:r>
      <w:r w:rsidRPr="003A6B8F">
        <w:t>elektrine</w:t>
      </w:r>
      <w:r w:rsidR="00FA2E5D" w:rsidRPr="00FA2E5D">
        <w:t xml:space="preserve"> </w:t>
      </w:r>
      <w:r w:rsidR="00FA2E5D">
        <w:t>za sledované obdobie</w:t>
      </w:r>
      <w:r w:rsidR="0005526C">
        <w:t xml:space="preserve">; </w:t>
      </w:r>
      <w:r w:rsidRPr="003A6B8F">
        <w:t>a</w:t>
      </w:r>
    </w:p>
    <w:p w14:paraId="6099F86C" w14:textId="33B739E8" w:rsidR="00BC038D" w:rsidRPr="003A6B8F" w:rsidRDefault="00FA2E5D" w:rsidP="001C6F8C">
      <w:pPr>
        <w:pStyle w:val="Heading5"/>
        <w:tabs>
          <w:tab w:val="clear" w:pos="2160"/>
        </w:tabs>
        <w:spacing w:line="276" w:lineRule="auto"/>
        <w:ind w:left="1985" w:hanging="567"/>
      </w:pPr>
      <w:r w:rsidRPr="003A6B8F">
        <w:t xml:space="preserve">ceny </w:t>
      </w:r>
      <w:r w:rsidR="00BC038D" w:rsidRPr="003A6B8F">
        <w:t xml:space="preserve">ostatných zložiek, ktoré nie sú súčasťou ceny silovej elektriny </w:t>
      </w:r>
      <w:r w:rsidR="0005526C" w:rsidRPr="003A6B8F">
        <w:t>určen</w:t>
      </w:r>
      <w:r w:rsidR="0005526C">
        <w:t>ých</w:t>
      </w:r>
      <w:r w:rsidR="0005526C" w:rsidRPr="003A6B8F">
        <w:t xml:space="preserve"> </w:t>
      </w:r>
      <w:r w:rsidR="00BC038D" w:rsidRPr="003A6B8F">
        <w:t xml:space="preserve">postupom podľa bodu </w:t>
      </w:r>
      <w:r w:rsidR="00BC038D" w:rsidRPr="003A6B8F">
        <w:fldChar w:fldCharType="begin"/>
      </w:r>
      <w:r w:rsidR="00BC038D" w:rsidRPr="003A6B8F">
        <w:instrText xml:space="preserve"> REF _Ref157607630 \r \h </w:instrText>
      </w:r>
      <w:r w:rsidR="007520AF">
        <w:instrText xml:space="preserve"> \* MERGEFORMAT </w:instrText>
      </w:r>
      <w:r w:rsidR="00BC038D" w:rsidRPr="003A6B8F">
        <w:fldChar w:fldCharType="separate"/>
      </w:r>
      <w:r w:rsidR="00CD7A12">
        <w:t>10.2</w:t>
      </w:r>
      <w:r w:rsidR="00BC038D" w:rsidRPr="003A6B8F">
        <w:fldChar w:fldCharType="end"/>
      </w:r>
      <w:r w:rsidR="00BC038D" w:rsidRPr="003A6B8F">
        <w:t xml:space="preserve"> tejto Zmluvy;</w:t>
      </w:r>
    </w:p>
    <w:p w14:paraId="48870347" w14:textId="600D0F66" w:rsidR="005C02EF" w:rsidRDefault="005C02EF" w:rsidP="001C6F8C">
      <w:pPr>
        <w:pStyle w:val="Heading4"/>
        <w:tabs>
          <w:tab w:val="clear" w:pos="1440"/>
        </w:tabs>
        <w:spacing w:line="276" w:lineRule="auto"/>
        <w:ind w:left="1418" w:hanging="698"/>
      </w:pPr>
      <w:r w:rsidRPr="003A6B8F">
        <w:t>V prípade Odberných miest</w:t>
      </w:r>
      <w:r w:rsidR="00971C85">
        <w:t xml:space="preserve"> s priebehovým meraním</w:t>
      </w:r>
      <w:r w:rsidRPr="003A6B8F">
        <w:t xml:space="preserve"> pri ktorých je v Prílohe č. 1 uvedené, že sa cena určí metódou „FIX/SPOT“, sa výsledná cena za odber elektriny určí ako súčet:</w:t>
      </w:r>
    </w:p>
    <w:p w14:paraId="2B8EE9A5" w14:textId="525D858A" w:rsidR="005C02EF" w:rsidRPr="003A6B8F" w:rsidRDefault="005C02EF" w:rsidP="001C6F8C">
      <w:pPr>
        <w:pStyle w:val="Heading5"/>
        <w:tabs>
          <w:tab w:val="clear" w:pos="2160"/>
        </w:tabs>
        <w:spacing w:line="276" w:lineRule="auto"/>
        <w:ind w:left="1985" w:hanging="567"/>
      </w:pPr>
      <w:r w:rsidRPr="003A6B8F">
        <w:lastRenderedPageBreak/>
        <w:t xml:space="preserve">ceny silovej elektriny ako komodity za 1 MWh elektriny podľa Prílohy č. 2 vynásobenej koeficientom 0,7, </w:t>
      </w:r>
      <w:r w:rsidR="00FA2E5D" w:rsidRPr="003A6B8F">
        <w:t>vynásobe</w:t>
      </w:r>
      <w:r w:rsidR="00FA2E5D">
        <w:t>nej</w:t>
      </w:r>
      <w:r w:rsidR="00FA2E5D" w:rsidRPr="003A6B8F">
        <w:t xml:space="preserve"> </w:t>
      </w:r>
      <w:r w:rsidRPr="003A6B8F">
        <w:t>počtom MWh odobratého množstva energie v</w:t>
      </w:r>
      <w:r w:rsidR="00FA2E5D">
        <w:t> </w:t>
      </w:r>
      <w:r w:rsidRPr="003A6B8F">
        <w:t>elektrine</w:t>
      </w:r>
      <w:r w:rsidR="00FA2E5D">
        <w:t xml:space="preserve"> za sledované obdobie</w:t>
      </w:r>
      <w:r w:rsidRPr="003A6B8F">
        <w:t>;</w:t>
      </w:r>
    </w:p>
    <w:p w14:paraId="13DFDCBC" w14:textId="4282AF80" w:rsidR="00971C85" w:rsidRDefault="00CD7A12" w:rsidP="001C6F8C">
      <w:pPr>
        <w:pStyle w:val="Heading5"/>
        <w:tabs>
          <w:tab w:val="clear" w:pos="2160"/>
        </w:tabs>
        <w:spacing w:line="276" w:lineRule="auto"/>
        <w:ind w:left="1985" w:hanging="567"/>
      </w:pPr>
      <w:bookmarkStart w:id="12" w:name="_Ref214378863"/>
      <w:r>
        <w:t xml:space="preserve">priemernej mesačnej ceny elektriny </w:t>
      </w:r>
      <w:r w:rsidR="00B27CE6" w:rsidRPr="009E492B">
        <w:t xml:space="preserve">na trhu OKTE, a.s. (Day-Ahead Market, produkt BASE) za príslušné fakturačné obdobie </w:t>
      </w:r>
      <w:r w:rsidR="00B27CE6">
        <w:t>v €/MWh</w:t>
      </w:r>
      <w:r>
        <w:t xml:space="preserve">, vypočítanej ako priemer všetkých denných priemerov cien za príslušné fakturačné obdobie, </w:t>
      </w:r>
      <w:r w:rsidR="005C02EF" w:rsidRPr="003A6B8F">
        <w:t xml:space="preserve">vynásobenej koeficientom 0,3, </w:t>
      </w:r>
      <w:r w:rsidR="0005526C" w:rsidRPr="003A6B8F">
        <w:t>vynásoben</w:t>
      </w:r>
      <w:r w:rsidR="0005526C">
        <w:t>ej</w:t>
      </w:r>
      <w:r w:rsidR="0005526C" w:rsidRPr="003A6B8F">
        <w:t xml:space="preserve"> </w:t>
      </w:r>
      <w:r w:rsidR="005C02EF" w:rsidRPr="003A6B8F">
        <w:t>počtom MWh odobratého množstva energie v elektrine</w:t>
      </w:r>
      <w:r w:rsidR="0005526C" w:rsidRPr="0005526C">
        <w:t xml:space="preserve"> </w:t>
      </w:r>
      <w:r w:rsidR="0005526C">
        <w:t>za sledované obdobie</w:t>
      </w:r>
      <w:r w:rsidR="005C02EF" w:rsidRPr="003A6B8F">
        <w:t>;</w:t>
      </w:r>
      <w:bookmarkEnd w:id="12"/>
      <w:r w:rsidR="005C02EF" w:rsidRPr="003A6B8F">
        <w:t xml:space="preserve"> </w:t>
      </w:r>
    </w:p>
    <w:p w14:paraId="1A0209F3" w14:textId="40A7EDCF" w:rsidR="005C02EF" w:rsidRPr="003A6B8F" w:rsidRDefault="00971C85" w:rsidP="001C6F8C">
      <w:pPr>
        <w:pStyle w:val="Heading5"/>
        <w:tabs>
          <w:tab w:val="clear" w:pos="2160"/>
        </w:tabs>
        <w:spacing w:line="276" w:lineRule="auto"/>
        <w:ind w:left="1985" w:hanging="567"/>
      </w:pPr>
      <w:r>
        <w:t xml:space="preserve">hodnoty </w:t>
      </w:r>
      <w:r w:rsidR="00CD7A12">
        <w:t>K</w:t>
      </w:r>
      <w:r>
        <w:t>oeficientu K</w:t>
      </w:r>
      <w:r w:rsidRPr="00971C85">
        <w:t xml:space="preserve"> </w:t>
      </w:r>
      <w:r w:rsidRPr="003A6B8F">
        <w:t>vynásoben</w:t>
      </w:r>
      <w:r>
        <w:t>ého</w:t>
      </w:r>
      <w:r w:rsidRPr="003A6B8F">
        <w:t xml:space="preserve"> počtom MWh odobratého množstva energie v</w:t>
      </w:r>
      <w:r>
        <w:t> </w:t>
      </w:r>
      <w:r w:rsidRPr="003A6B8F">
        <w:t>elektrine</w:t>
      </w:r>
      <w:r w:rsidR="0005526C" w:rsidRPr="0005526C">
        <w:t xml:space="preserve"> </w:t>
      </w:r>
      <w:r w:rsidR="0005526C">
        <w:t>za sledované obdobie</w:t>
      </w:r>
      <w:r>
        <w:t xml:space="preserve">; </w:t>
      </w:r>
      <w:r w:rsidR="005C02EF" w:rsidRPr="003A6B8F">
        <w:t>a</w:t>
      </w:r>
    </w:p>
    <w:p w14:paraId="24A61843" w14:textId="4BEB4479" w:rsidR="005C02EF" w:rsidRPr="003A6B8F" w:rsidRDefault="0005526C" w:rsidP="001C6F8C">
      <w:pPr>
        <w:pStyle w:val="Heading5"/>
        <w:tabs>
          <w:tab w:val="clear" w:pos="2160"/>
        </w:tabs>
        <w:spacing w:line="276" w:lineRule="auto"/>
        <w:ind w:left="1985" w:hanging="567"/>
      </w:pPr>
      <w:r w:rsidRPr="003A6B8F">
        <w:t>ceny ostatných zložiek</w:t>
      </w:r>
      <w:r w:rsidR="005C02EF" w:rsidRPr="003A6B8F">
        <w:t xml:space="preserve">, ktoré nie sú súčasťou ceny silovej elektriny </w:t>
      </w:r>
      <w:r w:rsidR="00971C85" w:rsidRPr="003A6B8F">
        <w:t>určen</w:t>
      </w:r>
      <w:r w:rsidR="00971C85">
        <w:t>ých</w:t>
      </w:r>
      <w:r w:rsidR="00971C85" w:rsidRPr="003A6B8F">
        <w:t xml:space="preserve"> </w:t>
      </w:r>
      <w:r w:rsidR="005C02EF" w:rsidRPr="003A6B8F">
        <w:t xml:space="preserve">postupom podľa bodu </w:t>
      </w:r>
      <w:r w:rsidR="005C02EF" w:rsidRPr="003A6B8F">
        <w:fldChar w:fldCharType="begin"/>
      </w:r>
      <w:r w:rsidR="005C02EF" w:rsidRPr="003A6B8F">
        <w:instrText xml:space="preserve"> REF _Ref157607630 \r \h </w:instrText>
      </w:r>
      <w:r w:rsidR="007520AF">
        <w:instrText xml:space="preserve"> \* MERGEFORMAT </w:instrText>
      </w:r>
      <w:r w:rsidR="005C02EF" w:rsidRPr="003A6B8F">
        <w:fldChar w:fldCharType="separate"/>
      </w:r>
      <w:r w:rsidR="00CD7A12">
        <w:t>10.2</w:t>
      </w:r>
      <w:r w:rsidR="005C02EF" w:rsidRPr="003A6B8F">
        <w:fldChar w:fldCharType="end"/>
      </w:r>
      <w:r w:rsidR="005C02EF" w:rsidRPr="003A6B8F">
        <w:t xml:space="preserve"> tejto Zmluvy</w:t>
      </w:r>
      <w:r w:rsidR="00FA2E5D" w:rsidRPr="003A6B8F">
        <w:t>;</w:t>
      </w:r>
    </w:p>
    <w:p w14:paraId="7146A365" w14:textId="77777777" w:rsidR="009E492B" w:rsidRDefault="005C02EF" w:rsidP="001C6F8C">
      <w:pPr>
        <w:pStyle w:val="Heading4"/>
        <w:tabs>
          <w:tab w:val="clear" w:pos="1440"/>
        </w:tabs>
        <w:spacing w:line="276" w:lineRule="auto"/>
        <w:ind w:left="1418" w:hanging="698"/>
      </w:pPr>
      <w:r w:rsidRPr="003A6B8F">
        <w:t xml:space="preserve">V prípade Odberných miest </w:t>
      </w:r>
      <w:r w:rsidR="00703002" w:rsidRPr="003A6B8F">
        <w:t xml:space="preserve">v postavení zraniteľného odberateľa elektriny podľa </w:t>
      </w:r>
      <w:r w:rsidR="00A44D27" w:rsidRPr="003A6B8F">
        <w:t>§ 2 písm. k) bod 5 Zákona o regulácii v sieťových odvetviach</w:t>
      </w:r>
      <w:r w:rsidR="00703002" w:rsidRPr="003A6B8F">
        <w:t xml:space="preserve">, </w:t>
      </w:r>
      <w:r w:rsidRPr="003A6B8F">
        <w:t>pri ktorých je v Prílohe č. 1 uvedené, že sa cena určí metódou „ÚRSO“, sa výsledná cena za odber elektriny určí ako súčet</w:t>
      </w:r>
      <w:r w:rsidR="009E492B">
        <w:t xml:space="preserve"> </w:t>
      </w:r>
      <w:r w:rsidR="009E492B" w:rsidRPr="003A6B8F">
        <w:t xml:space="preserve">ceny silovej elektriny ako komodity za 1 MWh elektriny určenej podľa </w:t>
      </w:r>
      <w:r w:rsidR="009E492B">
        <w:t>príslušného rozhodnutia ÚRSO</w:t>
      </w:r>
      <w:r w:rsidR="009E492B" w:rsidRPr="003A6B8F">
        <w:t>, vynásoben</w:t>
      </w:r>
      <w:r w:rsidR="009E492B">
        <w:t>ej</w:t>
      </w:r>
      <w:r w:rsidR="009E492B" w:rsidRPr="003A6B8F">
        <w:t xml:space="preserve"> počtom MWh odobratého množstva energie v elektrine</w:t>
      </w:r>
      <w:r w:rsidR="009E492B" w:rsidRPr="0005526C">
        <w:t xml:space="preserve"> </w:t>
      </w:r>
      <w:r w:rsidR="009E492B">
        <w:t>za sledované obdobie.</w:t>
      </w:r>
    </w:p>
    <w:p w14:paraId="3251E0D5" w14:textId="0DE3A53C" w:rsidR="005C02EF" w:rsidRDefault="009E492B" w:rsidP="001C6F8C">
      <w:pPr>
        <w:pStyle w:val="Heading4"/>
        <w:numPr>
          <w:ilvl w:val="0"/>
          <w:numId w:val="0"/>
        </w:numPr>
        <w:spacing w:line="276" w:lineRule="auto"/>
        <w:ind w:left="720"/>
      </w:pPr>
      <w:r w:rsidRPr="003A6B8F">
        <w:t>Spôsob stanovenia ceny pre jednotlivé Odberné miesta je uvedený v Prílohe č. 1 tejto Zmluvy</w:t>
      </w:r>
      <w:r w:rsidR="005C02EF" w:rsidRPr="003A6B8F">
        <w:t>:</w:t>
      </w:r>
    </w:p>
    <w:p w14:paraId="0A9FC0E3" w14:textId="77777777" w:rsidR="00904DD2" w:rsidRPr="003A6B8F" w:rsidRDefault="00904DD2" w:rsidP="001C6F8C">
      <w:pPr>
        <w:pStyle w:val="Heading2"/>
        <w:spacing w:line="276" w:lineRule="auto"/>
      </w:pPr>
      <w:bookmarkStart w:id="13" w:name="_Ref157607630"/>
      <w:bookmarkStart w:id="14" w:name="_Ref157517380"/>
      <w:r w:rsidRPr="003A6B8F">
        <w:t>Ostatné zložky ceny, ktoré nie sú súčasťou ceny elektriny ako komodity tvoria nasledovné položky:</w:t>
      </w:r>
      <w:bookmarkEnd w:id="13"/>
    </w:p>
    <w:p w14:paraId="0DFE88A9" w14:textId="0EA9442A" w:rsidR="00904DD2" w:rsidRPr="003A6B8F" w:rsidRDefault="00904DD2" w:rsidP="001C6F8C">
      <w:pPr>
        <w:pStyle w:val="Heading4"/>
        <w:spacing w:line="276" w:lineRule="auto"/>
      </w:pPr>
      <w:bookmarkStart w:id="15" w:name="_Hlk157695938"/>
      <w:r w:rsidRPr="003A6B8F">
        <w:t xml:space="preserve">Tarifa za prístup do distribučnej sústavy </w:t>
      </w:r>
      <w:r w:rsidR="00B27CE6">
        <w:t xml:space="preserve">určená podľa príslušného rozhodnutia ÚRSO </w:t>
      </w:r>
      <w:r w:rsidR="00FF4886">
        <w:t xml:space="preserve">pre </w:t>
      </w:r>
      <w:r w:rsidR="00B27CE6">
        <w:t>Prevádzkovateľa distribučnej siete</w:t>
      </w:r>
      <w:r w:rsidRPr="003A6B8F">
        <w:t>;</w:t>
      </w:r>
    </w:p>
    <w:p w14:paraId="78CD81E6" w14:textId="187885C3" w:rsidR="00904DD2" w:rsidRPr="003A6B8F" w:rsidRDefault="00904DD2" w:rsidP="001C6F8C">
      <w:pPr>
        <w:pStyle w:val="Heading4"/>
        <w:spacing w:line="276" w:lineRule="auto"/>
      </w:pPr>
      <w:r w:rsidRPr="003A6B8F">
        <w:t xml:space="preserve">Tarifa za prístup do distribučnej sústavy </w:t>
      </w:r>
      <w:r w:rsidR="00926EB6">
        <w:t>určená podľa príslušného rozhodnutia ÚRSO pre Prevádzkovateľa distribučnej siete</w:t>
      </w:r>
      <w:r w:rsidRPr="003A6B8F">
        <w:t>;</w:t>
      </w:r>
    </w:p>
    <w:p w14:paraId="7EFD51D5" w14:textId="0EA8B8A8" w:rsidR="00904DD2" w:rsidRPr="003A6B8F" w:rsidRDefault="00904DD2" w:rsidP="001C6F8C">
      <w:pPr>
        <w:pStyle w:val="Heading4"/>
        <w:spacing w:line="276" w:lineRule="auto"/>
      </w:pPr>
      <w:r w:rsidRPr="003A6B8F">
        <w:t xml:space="preserve">Tarifa za distribúciu elektriny vrátane prenosu elektriny vo výške </w:t>
      </w:r>
      <w:r w:rsidR="00B27CE6">
        <w:t xml:space="preserve">určená podľa príslušného rozhodnutia ÚRSO </w:t>
      </w:r>
      <w:r w:rsidR="00FF4886">
        <w:t xml:space="preserve">pre </w:t>
      </w:r>
      <w:r w:rsidR="00B27CE6">
        <w:t>Prevádzkovateľa distribučnej siete</w:t>
      </w:r>
      <w:r w:rsidRPr="003A6B8F">
        <w:t>;</w:t>
      </w:r>
    </w:p>
    <w:p w14:paraId="57394D31" w14:textId="109C594B" w:rsidR="00904DD2" w:rsidRPr="003A6B8F" w:rsidRDefault="00904DD2" w:rsidP="001C6F8C">
      <w:pPr>
        <w:pStyle w:val="Heading4"/>
        <w:spacing w:line="276" w:lineRule="auto"/>
      </w:pPr>
      <w:r w:rsidRPr="003A6B8F">
        <w:t xml:space="preserve">Tarifa za distribučné straty </w:t>
      </w:r>
      <w:r w:rsidR="00B27CE6">
        <w:t>určená podľa príslušného rozhodnutia ÚRSO</w:t>
      </w:r>
      <w:r w:rsidR="00FF4886">
        <w:t xml:space="preserve"> pre</w:t>
      </w:r>
      <w:r w:rsidR="00B27CE6">
        <w:t xml:space="preserve"> Prevádzkovateľa distribučnej siete</w:t>
      </w:r>
      <w:r w:rsidRPr="003A6B8F">
        <w:t>;</w:t>
      </w:r>
    </w:p>
    <w:bookmarkEnd w:id="14"/>
    <w:p w14:paraId="420C194E" w14:textId="40DEF2B3" w:rsidR="00A21633" w:rsidRPr="003A6B8F" w:rsidRDefault="00A21633" w:rsidP="001C6F8C">
      <w:pPr>
        <w:pStyle w:val="Heading4"/>
        <w:spacing w:line="276" w:lineRule="auto"/>
      </w:pPr>
      <w:r w:rsidRPr="003A6B8F">
        <w:t>Tarifa za systémové služby</w:t>
      </w:r>
      <w:r w:rsidR="00B27CE6" w:rsidRPr="00B27CE6">
        <w:t xml:space="preserve"> </w:t>
      </w:r>
      <w:r w:rsidR="00B27CE6">
        <w:t xml:space="preserve">určená podľa príslušného rozhodnutia ÚRSO </w:t>
      </w:r>
      <w:r w:rsidR="00FF4886">
        <w:t xml:space="preserve">pre </w:t>
      </w:r>
      <w:r w:rsidR="00B27CE6">
        <w:t>Prevádzkovateľa distribučnej siete</w:t>
      </w:r>
    </w:p>
    <w:p w14:paraId="521AF706" w14:textId="3A222154" w:rsidR="00A21633" w:rsidRPr="003A6B8F" w:rsidRDefault="00A21633" w:rsidP="001C6F8C">
      <w:pPr>
        <w:pStyle w:val="Heading4"/>
        <w:spacing w:line="276" w:lineRule="auto"/>
      </w:pPr>
      <w:r w:rsidRPr="003A6B8F">
        <w:t xml:space="preserve">Tarifa za prevádzkovanie systému </w:t>
      </w:r>
      <w:r w:rsidR="00B27CE6">
        <w:t xml:space="preserve">určená podľa príslušného rozhodnutia ÚRSO </w:t>
      </w:r>
      <w:r w:rsidR="00FF4886">
        <w:t xml:space="preserve">pre </w:t>
      </w:r>
      <w:r w:rsidR="00B27CE6">
        <w:t>Prevádzkovateľa distribučnej siete;</w:t>
      </w:r>
      <w:r w:rsidR="00B27CE6" w:rsidRPr="003A6B8F" w:rsidDel="00B27CE6">
        <w:t xml:space="preserve"> </w:t>
      </w:r>
      <w:r w:rsidRPr="003A6B8F">
        <w:t xml:space="preserve">Odvod do národného jadrového fondu vo výške </w:t>
      </w:r>
      <w:r w:rsidR="00B27CE6">
        <w:t>podľa platných Právnych predpisov</w:t>
      </w:r>
      <w:r w:rsidR="00904DD2" w:rsidRPr="003A6B8F">
        <w:t>.</w:t>
      </w:r>
    </w:p>
    <w:bookmarkEnd w:id="15"/>
    <w:p w14:paraId="6C53D795" w14:textId="77777777" w:rsidR="000C7258" w:rsidRPr="003A6B8F" w:rsidRDefault="00B34566" w:rsidP="001C6F8C">
      <w:pPr>
        <w:pStyle w:val="Heading4"/>
        <w:spacing w:line="276" w:lineRule="auto"/>
      </w:pPr>
      <w:r w:rsidRPr="003A6B8F">
        <w:t>S</w:t>
      </w:r>
      <w:r w:rsidR="003C407D" w:rsidRPr="003A6B8F">
        <w:t xml:space="preserve">potrebná daň </w:t>
      </w:r>
    </w:p>
    <w:p w14:paraId="6E37299A" w14:textId="7BDB473F" w:rsidR="003C407D" w:rsidRPr="003A6B8F" w:rsidRDefault="0087146A" w:rsidP="001C6F8C">
      <w:pPr>
        <w:pStyle w:val="Heading4"/>
        <w:numPr>
          <w:ilvl w:val="0"/>
          <w:numId w:val="0"/>
        </w:numPr>
        <w:spacing w:line="276" w:lineRule="auto"/>
        <w:ind w:left="1440"/>
      </w:pPr>
      <w:r w:rsidRPr="003A6B8F">
        <w:t>Pokiaľ sa na dodávku elektriny podľa tejto Zmluvy bude vzťahovať spotrebná daň</w:t>
      </w:r>
      <w:r w:rsidR="00B454BC" w:rsidRPr="003A6B8F">
        <w:br/>
      </w:r>
      <w:r w:rsidRPr="003A6B8F">
        <w:t xml:space="preserve">z elektriny, tak ju Dodávateľ vyúčtuje a Odberateľ zaplatí vo výške a termíne určenom </w:t>
      </w:r>
      <w:r w:rsidR="000B1C39" w:rsidRPr="003A6B8F">
        <w:t>P</w:t>
      </w:r>
      <w:r w:rsidRPr="003A6B8F">
        <w:t>rávnym predpisom. Má sa tým na mysli spotrebná daň z elektriny pripočítaná podľa zákona č. 609/2007 Z. z. o spotrebnej dani z elektriny, uhlia</w:t>
      </w:r>
      <w:r w:rsidR="00B454BC" w:rsidRPr="003A6B8F">
        <w:br/>
      </w:r>
      <w:r w:rsidRPr="003A6B8F">
        <w:lastRenderedPageBreak/>
        <w:t>a zemného plynu a o zmene a doplnení zákona č. 98/2004 Z. z. o spotrebnej dani</w:t>
      </w:r>
      <w:r w:rsidR="00B454BC" w:rsidRPr="003A6B8F">
        <w:br/>
      </w:r>
      <w:r w:rsidRPr="003A6B8F">
        <w:t xml:space="preserve">z minerálneho oleja v znení neskorších predpisov v sadzbách platných ku dňu uskutočnenia zdaniteľného </w:t>
      </w:r>
      <w:r w:rsidR="0054484E" w:rsidRPr="003A6B8F">
        <w:t>plnenia</w:t>
      </w:r>
      <w:r w:rsidR="003C407D" w:rsidRPr="003A6B8F">
        <w:t>;</w:t>
      </w:r>
    </w:p>
    <w:p w14:paraId="072B19CD" w14:textId="77777777" w:rsidR="000C7258" w:rsidRPr="003A6B8F" w:rsidRDefault="00B34566" w:rsidP="001C6F8C">
      <w:pPr>
        <w:pStyle w:val="Heading4"/>
        <w:spacing w:line="276" w:lineRule="auto"/>
      </w:pPr>
      <w:r w:rsidRPr="003A6B8F">
        <w:t>D</w:t>
      </w:r>
      <w:r w:rsidR="003C407D" w:rsidRPr="003A6B8F">
        <w:t xml:space="preserve">aň z pridanej hodnoty </w:t>
      </w:r>
    </w:p>
    <w:p w14:paraId="0699FBEA" w14:textId="05B28791" w:rsidR="003C407D" w:rsidRPr="003A6B8F" w:rsidRDefault="00A44F7C" w:rsidP="001C6F8C">
      <w:pPr>
        <w:pStyle w:val="Heading4"/>
        <w:numPr>
          <w:ilvl w:val="0"/>
          <w:numId w:val="0"/>
        </w:numPr>
        <w:spacing w:line="276" w:lineRule="auto"/>
        <w:ind w:left="1440"/>
      </w:pPr>
      <w:r w:rsidRPr="003A6B8F">
        <w:t>Daň z pridanej hodnoty Dodávateľ vyúčtuje a Odberateľ zaplatí v každej faktúre</w:t>
      </w:r>
      <w:r w:rsidR="00B454BC" w:rsidRPr="003A6B8F">
        <w:br/>
      </w:r>
      <w:r w:rsidRPr="003A6B8F">
        <w:t>aj v predpise záloh v súlade s Právnym predpisom platným ku dňu uskutočnenia príslušného zdaniteľného plnenia.</w:t>
      </w:r>
    </w:p>
    <w:p w14:paraId="67B230BC" w14:textId="699A6672" w:rsidR="0054484E" w:rsidRDefault="00141C69" w:rsidP="001C6F8C">
      <w:pPr>
        <w:pStyle w:val="Heading2"/>
        <w:spacing w:line="276" w:lineRule="auto"/>
      </w:pPr>
      <w:r w:rsidRPr="003A6B8F">
        <w:t>Dodávateľ</w:t>
      </w:r>
      <w:r w:rsidR="0054484E" w:rsidRPr="003A6B8F">
        <w:t xml:space="preserve"> má nárok na ceny za dodávku elektriny iba za dodávku elektriny, ktorej parametre sú v súlade s touto Zmluvou a Právnymi predpismi.</w:t>
      </w:r>
    </w:p>
    <w:p w14:paraId="43A38733" w14:textId="53BD261D" w:rsidR="0077415A" w:rsidRPr="0077415A" w:rsidRDefault="0077415A" w:rsidP="001C6F8C">
      <w:pPr>
        <w:pStyle w:val="Heading2"/>
        <w:spacing w:line="276" w:lineRule="auto"/>
      </w:pPr>
      <w:r w:rsidRPr="0077415A">
        <w:t xml:space="preserve">Dodávateľ nie je oprávnený účtovať Odberateľovi </w:t>
      </w:r>
      <w:r>
        <w:t>žiadne</w:t>
      </w:r>
      <w:r w:rsidRPr="0077415A">
        <w:t xml:space="preserve"> ďalšie náklady alebo poplatky za združenú dodávku elektriny, okrem tých, ktoré sú uvedené v tejto Zmluve a Zmluve o združenej dodávke elektriny alebo vzniknú v dôsledku porušenia povinností zo strany Odberateľa a zároveň povinnosť ich uhradenia vyplýva z príslušných právnych predpisov.</w:t>
      </w:r>
    </w:p>
    <w:p w14:paraId="30BE4974" w14:textId="77777777" w:rsidR="00823552" w:rsidRPr="003A6B8F" w:rsidRDefault="00823552" w:rsidP="001C6F8C">
      <w:pPr>
        <w:pStyle w:val="Heading1"/>
        <w:keepNext w:val="0"/>
        <w:keepLines w:val="0"/>
        <w:spacing w:after="360" w:line="276" w:lineRule="auto"/>
        <w:rPr>
          <w:b w:val="0"/>
          <w:bCs w:val="0"/>
          <w:sz w:val="22"/>
          <w:szCs w:val="22"/>
        </w:rPr>
      </w:pPr>
      <w:r w:rsidRPr="003A6B8F">
        <w:t xml:space="preserve">Platobné podmienky a fakturácia </w:t>
      </w:r>
    </w:p>
    <w:p w14:paraId="78E8227F" w14:textId="4FC10AED" w:rsidR="00CC4611" w:rsidRPr="003A6B8F" w:rsidRDefault="00CC4611" w:rsidP="001C6F8C">
      <w:pPr>
        <w:pStyle w:val="Heading2"/>
        <w:spacing w:line="276" w:lineRule="auto"/>
      </w:pPr>
      <w:r w:rsidRPr="003A6B8F">
        <w:t xml:space="preserve">Fakturačným obdobím </w:t>
      </w:r>
      <w:r w:rsidR="00140289" w:rsidRPr="003A6B8F">
        <w:t xml:space="preserve">Odberateľa </w:t>
      </w:r>
      <w:r w:rsidRPr="003A6B8F">
        <w:t>je ročný odpočtový cyklus alebo mesačný odpočtový cyklus.</w:t>
      </w:r>
    </w:p>
    <w:p w14:paraId="25C6E410" w14:textId="77777777" w:rsidR="00AC034C" w:rsidRPr="003A6B8F" w:rsidRDefault="00140289" w:rsidP="001C6F8C">
      <w:pPr>
        <w:pStyle w:val="Heading2"/>
        <w:spacing w:line="276" w:lineRule="auto"/>
      </w:pPr>
      <w:r w:rsidRPr="003A6B8F">
        <w:t xml:space="preserve">Pre Odberné miesta s ročným odpočtovým cyklom </w:t>
      </w:r>
      <w:r w:rsidR="00AC034C" w:rsidRPr="003A6B8F">
        <w:t>platia nasledovné podmienky:</w:t>
      </w:r>
    </w:p>
    <w:p w14:paraId="3A59D85B" w14:textId="11D78000" w:rsidR="00CC4611" w:rsidRPr="003A6B8F" w:rsidRDefault="00AC034C" w:rsidP="001C6F8C">
      <w:pPr>
        <w:pStyle w:val="Heading4"/>
        <w:spacing w:line="276" w:lineRule="auto"/>
      </w:pPr>
      <w:r w:rsidRPr="003A6B8F">
        <w:t>d</w:t>
      </w:r>
      <w:r w:rsidR="00CC4611" w:rsidRPr="003A6B8F">
        <w:t xml:space="preserve">odávka elektriny a distribučné </w:t>
      </w:r>
      <w:r w:rsidR="009818FD" w:rsidRPr="003A6B8F">
        <w:t>služb</w:t>
      </w:r>
      <w:r w:rsidR="00CC4611" w:rsidRPr="003A6B8F">
        <w:t>y v zmysle zákona č. 222/2004 Z. z. o</w:t>
      </w:r>
      <w:r w:rsidR="00B454BC" w:rsidRPr="003A6B8F">
        <w:t> </w:t>
      </w:r>
      <w:r w:rsidR="00CC4611" w:rsidRPr="003A6B8F">
        <w:t>dani</w:t>
      </w:r>
      <w:r w:rsidR="00B454BC" w:rsidRPr="003A6B8F">
        <w:br/>
      </w:r>
      <w:r w:rsidR="00CC4611" w:rsidRPr="003A6B8F">
        <w:t xml:space="preserve">z pridanej hodnoty v znení neskorších predpisov </w:t>
      </w:r>
      <w:r w:rsidRPr="003A6B8F">
        <w:t xml:space="preserve">sa </w:t>
      </w:r>
      <w:r w:rsidR="00140289" w:rsidRPr="003A6B8F">
        <w:t>považujú</w:t>
      </w:r>
      <w:r w:rsidR="00CC4611" w:rsidRPr="003A6B8F">
        <w:t xml:space="preserve"> za opakované dodanie tovaru a služieb v mesačne sa opakujúcich lehotách</w:t>
      </w:r>
      <w:r w:rsidRPr="003A6B8F">
        <w:t>;</w:t>
      </w:r>
    </w:p>
    <w:p w14:paraId="1AE7B616" w14:textId="4231C205" w:rsidR="00510332" w:rsidRPr="003A6B8F" w:rsidRDefault="00140289" w:rsidP="001C6F8C">
      <w:pPr>
        <w:pStyle w:val="Heading4"/>
        <w:numPr>
          <w:ilvl w:val="3"/>
          <w:numId w:val="9"/>
        </w:numPr>
        <w:spacing w:line="276" w:lineRule="auto"/>
        <w:rPr>
          <w:ins w:id="16" w:author="Tomas Uricek" w:date="2025-12-18T10:29:00Z" w16du:dateUtc="2025-12-18T09:29:00Z"/>
        </w:rPr>
      </w:pPr>
      <w:r w:rsidRPr="003A6B8F">
        <w:t>Odberateľ</w:t>
      </w:r>
      <w:r w:rsidR="00AC034C" w:rsidRPr="003A6B8F">
        <w:t xml:space="preserve"> sa</w:t>
      </w:r>
      <w:r w:rsidRPr="003A6B8F">
        <w:t xml:space="preserve"> zaväzuje za dodávku silovej elektriny a súvisiace </w:t>
      </w:r>
      <w:r w:rsidR="009818FD" w:rsidRPr="003A6B8F">
        <w:t>služb</w:t>
      </w:r>
      <w:r w:rsidRPr="003A6B8F">
        <w:t xml:space="preserve">y </w:t>
      </w:r>
      <w:r w:rsidR="006B1CBB" w:rsidRPr="003A6B8F">
        <w:t>platiť preddavkové platby</w:t>
      </w:r>
      <w:r w:rsidRPr="003A6B8F">
        <w:t xml:space="preserve"> </w:t>
      </w:r>
      <w:r w:rsidR="006B1CBB" w:rsidRPr="003A6B8F">
        <w:t>vo výške určenej ako 1/</w:t>
      </w:r>
      <w:del w:id="17" w:author="Tomas Uricek" w:date="2025-12-17T11:00:00Z" w16du:dateUtc="2025-12-17T10:00:00Z">
        <w:r w:rsidR="0076299B" w:rsidRPr="003A6B8F" w:rsidDel="0094182F">
          <w:delText>4</w:delText>
        </w:r>
        <w:r w:rsidR="000508FB" w:rsidRPr="003A6B8F" w:rsidDel="0094182F">
          <w:delText xml:space="preserve"> </w:delText>
        </w:r>
      </w:del>
      <w:ins w:id="18" w:author="Tomas Uricek" w:date="2025-12-18T10:28:00Z" w16du:dateUtc="2025-12-18T09:28:00Z">
        <w:r w:rsidR="00510332">
          <w:t>11</w:t>
        </w:r>
      </w:ins>
      <w:ins w:id="19" w:author="Tomas Uricek" w:date="2025-12-17T11:00:00Z" w16du:dateUtc="2025-12-17T10:00:00Z">
        <w:r w:rsidR="0094182F" w:rsidRPr="003A6B8F">
          <w:t xml:space="preserve"> </w:t>
        </w:r>
      </w:ins>
      <w:r w:rsidR="006B1CBB" w:rsidRPr="003A6B8F">
        <w:t>platby za elektrinu</w:t>
      </w:r>
      <w:r w:rsidR="0020513E" w:rsidRPr="003A6B8F">
        <w:t xml:space="preserve"> (vrátane všetkých zložiek ceny elektriny podľa článku </w:t>
      </w:r>
      <w:r w:rsidR="0020513E" w:rsidRPr="003A6B8F">
        <w:fldChar w:fldCharType="begin"/>
      </w:r>
      <w:r w:rsidR="0020513E" w:rsidRPr="003A6B8F">
        <w:instrText xml:space="preserve"> REF _Ref160193830 \r \h </w:instrText>
      </w:r>
      <w:r w:rsidR="007520AF">
        <w:instrText xml:space="preserve"> \* MERGEFORMAT </w:instrText>
      </w:r>
      <w:r w:rsidR="0020513E" w:rsidRPr="003A6B8F">
        <w:fldChar w:fldCharType="separate"/>
      </w:r>
      <w:r w:rsidR="00CD7A12">
        <w:t>10</w:t>
      </w:r>
      <w:r w:rsidR="0020513E" w:rsidRPr="003A6B8F">
        <w:fldChar w:fldCharType="end"/>
      </w:r>
      <w:r w:rsidR="0020513E" w:rsidRPr="003A6B8F">
        <w:t xml:space="preserve"> tejto Zmluvy) </w:t>
      </w:r>
      <w:ins w:id="20" w:author="Tomas Uricek" w:date="2025-12-18T10:29:00Z" w16du:dateUtc="2025-12-18T09:29:00Z">
        <w:r w:rsidR="00510332" w:rsidRPr="003A6B8F">
          <w:t xml:space="preserve">určenej </w:t>
        </w:r>
        <w:r w:rsidR="00510332">
          <w:t xml:space="preserve">podľa </w:t>
        </w:r>
        <w:r w:rsidR="00510332" w:rsidRPr="003A6B8F">
          <w:t>spotreby elektriny za predchádzajúce fakturačné obdobie</w:t>
        </w:r>
        <w:r w:rsidR="00510332">
          <w:t xml:space="preserve"> od 01.</w:t>
        </w:r>
      </w:ins>
      <w:ins w:id="21" w:author="Tomas Uricek" w:date="2025-12-18T15:10:00Z" w16du:dateUtc="2025-12-18T14:10:00Z">
        <w:r w:rsidR="00787500">
          <w:t xml:space="preserve"> januára</w:t>
        </w:r>
      </w:ins>
      <w:ins w:id="22" w:author="Tomas Uricek" w:date="2025-12-18T10:29:00Z" w16du:dateUtc="2025-12-18T09:29:00Z">
        <w:r w:rsidR="00510332">
          <w:t xml:space="preserve"> do 31.</w:t>
        </w:r>
      </w:ins>
      <w:ins w:id="23" w:author="Tomas Uricek" w:date="2025-12-18T15:10:00Z" w16du:dateUtc="2025-12-18T14:10:00Z">
        <w:r w:rsidR="00787500">
          <w:t xml:space="preserve"> decembra</w:t>
        </w:r>
      </w:ins>
      <w:ins w:id="24" w:author="Tomas Uricek" w:date="2025-12-18T10:29:00Z" w16du:dateUtc="2025-12-18T09:29:00Z">
        <w:r w:rsidR="00510332">
          <w:t>,</w:t>
        </w:r>
        <w:r w:rsidR="00510332" w:rsidRPr="003A6B8F">
          <w:t xml:space="preserve"> </w:t>
        </w:r>
        <w:r w:rsidR="00510332">
          <w:t xml:space="preserve">a to od mesiaca január do mesiaca november kalendárneho roka, </w:t>
        </w:r>
        <w:r w:rsidR="00510332" w:rsidRPr="003A6B8F">
          <w:t xml:space="preserve">a to na základe </w:t>
        </w:r>
        <w:r w:rsidR="00510332" w:rsidRPr="00750F4D">
          <w:t>zálohových faktúr vystavovaných vždy</w:t>
        </w:r>
        <w:r w:rsidR="00510332" w:rsidRPr="003A6B8F">
          <w:t xml:space="preserve"> </w:t>
        </w:r>
        <w:r w:rsidR="00510332">
          <w:t>vopred najskôr v 15. kalendárny deň mesiaca predchádzajúceho mesiacu</w:t>
        </w:r>
      </w:ins>
      <w:ins w:id="25" w:author="Tomas Uricek" w:date="2025-12-18T14:28:00Z" w16du:dateUtc="2025-12-18T13:28:00Z">
        <w:r w:rsidR="001C6F8C">
          <w:t>,</w:t>
        </w:r>
      </w:ins>
      <w:ins w:id="26" w:author="Tomas Uricek" w:date="2025-12-18T10:29:00Z" w16du:dateUtc="2025-12-18T09:29:00Z">
        <w:r w:rsidR="00510332">
          <w:t xml:space="preserve"> za ktorý sa </w:t>
        </w:r>
      </w:ins>
      <w:ins w:id="27" w:author="Tomas Uricek" w:date="2025-12-18T14:28:00Z" w16du:dateUtc="2025-12-18T13:28:00Z">
        <w:r w:rsidR="001C6F8C">
          <w:t>s</w:t>
        </w:r>
      </w:ins>
      <w:ins w:id="28" w:author="Tomas Uricek" w:date="2025-12-18T10:29:00Z" w16du:dateUtc="2025-12-18T09:29:00Z">
        <w:r w:rsidR="00510332">
          <w:t xml:space="preserve">lužby poskytujú, </w:t>
        </w:r>
        <w:r w:rsidR="00510332" w:rsidRPr="003A6B8F">
          <w:t xml:space="preserve">najneskôr do </w:t>
        </w:r>
        <w:r w:rsidR="00510332">
          <w:t xml:space="preserve">1. dňa kalendárneho mesiaca, za ktorý sa </w:t>
        </w:r>
      </w:ins>
      <w:ins w:id="29" w:author="Tomas Uricek" w:date="2025-12-18T14:28:00Z" w16du:dateUtc="2025-12-18T13:28:00Z">
        <w:r w:rsidR="001C6F8C">
          <w:t>s</w:t>
        </w:r>
      </w:ins>
      <w:ins w:id="30" w:author="Tomas Uricek" w:date="2025-12-18T10:29:00Z" w16du:dateUtc="2025-12-18T09:29:00Z">
        <w:r w:rsidR="00510332">
          <w:t>lužby poskytujú</w:t>
        </w:r>
        <w:r w:rsidR="00510332" w:rsidRPr="003A6B8F">
          <w:t xml:space="preserve">. </w:t>
        </w:r>
      </w:ins>
    </w:p>
    <w:p w14:paraId="3789260F" w14:textId="64651425" w:rsidR="00140289" w:rsidRPr="003A6B8F" w:rsidDel="001C6F8C" w:rsidRDefault="006B1CBB" w:rsidP="001C6F8C">
      <w:pPr>
        <w:pStyle w:val="Heading4"/>
        <w:spacing w:line="276" w:lineRule="auto"/>
        <w:rPr>
          <w:del w:id="31" w:author="Tomas Uricek" w:date="2025-12-18T14:28:00Z" w16du:dateUtc="2025-12-18T13:28:00Z"/>
        </w:rPr>
      </w:pPr>
      <w:del w:id="32" w:author="Tomas Uricek" w:date="2025-12-18T10:29:00Z" w16du:dateUtc="2025-12-18T09:29:00Z">
        <w:r w:rsidRPr="003A6B8F" w:rsidDel="00510332">
          <w:delText>určen</w:delText>
        </w:r>
        <w:r w:rsidR="0076299B" w:rsidRPr="003A6B8F" w:rsidDel="00510332">
          <w:delText>ej</w:delText>
        </w:r>
        <w:r w:rsidRPr="003A6B8F" w:rsidDel="00510332">
          <w:delText xml:space="preserve"> </w:delText>
        </w:r>
        <w:r w:rsidR="00783916" w:rsidDel="00510332">
          <w:delText>pod</w:delText>
        </w:r>
        <w:r w:rsidR="00155808" w:rsidDel="00510332">
          <w:delText>ľa</w:delText>
        </w:r>
        <w:r w:rsidR="000A7ED7" w:rsidDel="00510332">
          <w:delText xml:space="preserve"> </w:delText>
        </w:r>
        <w:r w:rsidRPr="003A6B8F" w:rsidDel="00510332">
          <w:delText>spotreby elektriny za predchádzajúce</w:delText>
        </w:r>
        <w:r w:rsidR="000508FB" w:rsidRPr="003A6B8F" w:rsidDel="00510332">
          <w:delText xml:space="preserve"> dvanásťmesačné</w:delText>
        </w:r>
        <w:r w:rsidRPr="003A6B8F" w:rsidDel="00510332">
          <w:delText xml:space="preserve"> fakturačné obdobie</w:delText>
        </w:r>
        <w:r w:rsidR="00C14164" w:rsidDel="00510332">
          <w:delText>,</w:delText>
        </w:r>
        <w:r w:rsidRPr="003A6B8F" w:rsidDel="00510332">
          <w:delText xml:space="preserve"> a to</w:delText>
        </w:r>
        <w:r w:rsidR="00140289" w:rsidRPr="003A6B8F" w:rsidDel="00510332">
          <w:delText xml:space="preserve"> </w:delText>
        </w:r>
        <w:r w:rsidR="00147424" w:rsidRPr="003A6B8F" w:rsidDel="00510332">
          <w:delText xml:space="preserve">na základe </w:delText>
        </w:r>
      </w:del>
      <w:del w:id="33" w:author="Tomas Uricek" w:date="2025-12-17T11:00:00Z" w16du:dateUtc="2025-12-17T10:00:00Z">
        <w:r w:rsidR="00147424" w:rsidRPr="003A6B8F" w:rsidDel="0094182F">
          <w:delText>zálohovej faktúry</w:delText>
        </w:r>
      </w:del>
      <w:del w:id="34" w:author="Tomas Uricek" w:date="2025-12-18T10:29:00Z" w16du:dateUtc="2025-12-18T09:29:00Z">
        <w:r w:rsidR="00147424" w:rsidRPr="003A6B8F" w:rsidDel="00510332">
          <w:delText xml:space="preserve"> </w:delText>
        </w:r>
      </w:del>
      <w:del w:id="35" w:author="Tomas Uricek" w:date="2025-12-17T11:00:00Z" w16du:dateUtc="2025-12-17T10:00:00Z">
        <w:r w:rsidR="00147424" w:rsidRPr="003A6B8F" w:rsidDel="0094182F">
          <w:delText xml:space="preserve">vystavenej </w:delText>
        </w:r>
      </w:del>
      <w:del w:id="36" w:author="Tomas Uricek" w:date="2025-12-18T10:29:00Z" w16du:dateUtc="2025-12-18T09:29:00Z">
        <w:r w:rsidRPr="003A6B8F" w:rsidDel="00510332">
          <w:delText>najneskôr</w:delText>
        </w:r>
        <w:r w:rsidR="0076299B" w:rsidRPr="003A6B8F" w:rsidDel="00510332">
          <w:delText xml:space="preserve"> </w:delText>
        </w:r>
        <w:r w:rsidRPr="003A6B8F" w:rsidDel="00510332">
          <w:delText>do</w:delText>
        </w:r>
        <w:r w:rsidR="00140289" w:rsidRPr="003A6B8F" w:rsidDel="00510332">
          <w:delText xml:space="preserve"> 15. </w:delText>
        </w:r>
        <w:r w:rsidR="0076299B" w:rsidRPr="003A6B8F" w:rsidDel="00510332">
          <w:delText>dňa</w:delText>
        </w:r>
        <w:r w:rsidR="00140289" w:rsidRPr="003A6B8F" w:rsidDel="00510332">
          <w:delText xml:space="preserve"> </w:delText>
        </w:r>
      </w:del>
      <w:del w:id="37" w:author="Tomas Uricek" w:date="2025-12-17T11:00:00Z" w16du:dateUtc="2025-12-17T10:00:00Z">
        <w:r w:rsidR="0076299B" w:rsidRPr="003A6B8F" w:rsidDel="0094182F">
          <w:delText xml:space="preserve">prvého </w:delText>
        </w:r>
      </w:del>
      <w:del w:id="38" w:author="Tomas Uricek" w:date="2025-12-18T10:29:00Z" w16du:dateUtc="2025-12-18T09:29:00Z">
        <w:r w:rsidR="0076299B" w:rsidRPr="003A6B8F" w:rsidDel="00510332">
          <w:delText xml:space="preserve">kalendárneho mesiaca </w:delText>
        </w:r>
      </w:del>
      <w:del w:id="39" w:author="Tomas Uricek" w:date="2025-12-17T11:01:00Z" w16du:dateUtc="2025-12-17T10:01:00Z">
        <w:r w:rsidR="0076299B" w:rsidRPr="003A6B8F" w:rsidDel="0094182F">
          <w:delText xml:space="preserve">po uplynutí každého kalendárneho štvrťroka </w:delText>
        </w:r>
      </w:del>
      <w:del w:id="40" w:author="Tomas Uricek" w:date="2025-12-18T10:29:00Z" w16du:dateUtc="2025-12-18T09:29:00Z">
        <w:r w:rsidR="0076299B" w:rsidRPr="003A6B8F" w:rsidDel="00510332">
          <w:delText>do</w:delText>
        </w:r>
        <w:r w:rsidR="00140289" w:rsidRPr="003A6B8F" w:rsidDel="00510332">
          <w:delText xml:space="preserve">dávky. </w:delText>
        </w:r>
      </w:del>
    </w:p>
    <w:p w14:paraId="5A11FC52" w14:textId="21BFD128" w:rsidR="000411C4" w:rsidRPr="003A6B8F" w:rsidRDefault="00140289" w:rsidP="001C6F8C">
      <w:pPr>
        <w:pStyle w:val="Heading4"/>
        <w:spacing w:line="276" w:lineRule="auto"/>
      </w:pPr>
      <w:r w:rsidRPr="003A6B8F">
        <w:t>v</w:t>
      </w:r>
      <w:r w:rsidR="00CC4611" w:rsidRPr="003A6B8F">
        <w:t xml:space="preserve">yúčtovaciu faktúru </w:t>
      </w:r>
      <w:r w:rsidRPr="003A6B8F">
        <w:t>D</w:t>
      </w:r>
      <w:r w:rsidR="00CC4611" w:rsidRPr="003A6B8F">
        <w:t xml:space="preserve">odávateľ </w:t>
      </w:r>
      <w:r w:rsidRPr="003A6B8F">
        <w:t>O</w:t>
      </w:r>
      <w:r w:rsidR="00CC4611" w:rsidRPr="003A6B8F">
        <w:t>dberateľovi vystav</w:t>
      </w:r>
      <w:r w:rsidRPr="003A6B8F">
        <w:t xml:space="preserve">í vždy za obdobie </w:t>
      </w:r>
      <w:r w:rsidRPr="00AF13BF">
        <w:t xml:space="preserve">do </w:t>
      </w:r>
      <w:del w:id="41" w:author="Tomas Uricek" w:date="2025-12-17T11:06:00Z" w16du:dateUtc="2025-12-17T10:06:00Z">
        <w:r w:rsidR="00B27CE6" w:rsidRPr="00AF13BF" w:rsidDel="0094182F">
          <w:delText>31.12</w:delText>
        </w:r>
      </w:del>
      <w:ins w:id="42" w:author="Tomas Uricek" w:date="2025-12-18T10:29:00Z" w16du:dateUtc="2025-12-18T09:29:00Z">
        <w:r w:rsidR="00510332">
          <w:t>31.12</w:t>
        </w:r>
      </w:ins>
      <w:r w:rsidR="00B27CE6" w:rsidRPr="00AF13BF">
        <w:t xml:space="preserve">. </w:t>
      </w:r>
      <w:r w:rsidRPr="00AF13BF">
        <w:t xml:space="preserve">kalendárneho roka, a to najneskôr do </w:t>
      </w:r>
      <w:r w:rsidR="00B27CE6" w:rsidRPr="00AF13BF">
        <w:t xml:space="preserve">15. januára nasledujúceho </w:t>
      </w:r>
      <w:r w:rsidR="009B41EE" w:rsidRPr="00AF13BF">
        <w:t>kalendárneho roka</w:t>
      </w:r>
      <w:r w:rsidR="000411C4" w:rsidRPr="003A6B8F">
        <w:t xml:space="preserve">. </w:t>
      </w:r>
    </w:p>
    <w:p w14:paraId="4FBAD716" w14:textId="4A26E2BD" w:rsidR="000411C4" w:rsidRPr="003A6B8F" w:rsidRDefault="000411C4" w:rsidP="001C6F8C">
      <w:pPr>
        <w:pStyle w:val="Heading2"/>
        <w:spacing w:line="276" w:lineRule="auto"/>
      </w:pPr>
      <w:r w:rsidRPr="003A6B8F">
        <w:t>Pre Odberné miesta s mesačným odpočtovým cyklom  Dodávateľ vystaví vyúčtovaciu faktúru za dodávku elektriny vždy k poslednému dňu každého fakturačného obdobia, ktorým</w:t>
      </w:r>
      <w:r w:rsidR="00B454BC" w:rsidRPr="003A6B8F">
        <w:br/>
      </w:r>
      <w:r w:rsidRPr="003A6B8F">
        <w:t>je kalendárny mesiac</w:t>
      </w:r>
      <w:r w:rsidR="00624EAB">
        <w:t>,</w:t>
      </w:r>
      <w:r w:rsidR="0036299D">
        <w:t xml:space="preserve"> vystavenej</w:t>
      </w:r>
      <w:r w:rsidR="00624EAB">
        <w:t xml:space="preserve"> na</w:t>
      </w:r>
      <w:r w:rsidR="0036299D">
        <w:t>jneskôr</w:t>
      </w:r>
      <w:r w:rsidR="00624EAB">
        <w:t xml:space="preserve"> do </w:t>
      </w:r>
      <w:r w:rsidR="0036299D">
        <w:t xml:space="preserve">15. dňa </w:t>
      </w:r>
      <w:r w:rsidR="0083061C">
        <w:t>nasledujúceho mesiaca.</w:t>
      </w:r>
    </w:p>
    <w:p w14:paraId="5B4A3D07" w14:textId="4D8AC509" w:rsidR="000411C4" w:rsidRPr="003A6B8F" w:rsidRDefault="000411C4" w:rsidP="001C6F8C">
      <w:pPr>
        <w:pStyle w:val="Heading2"/>
        <w:spacing w:line="276" w:lineRule="auto"/>
      </w:pPr>
      <w:r w:rsidRPr="003A6B8F">
        <w:t xml:space="preserve">Dodávateľ </w:t>
      </w:r>
      <w:r w:rsidR="009F0506" w:rsidRPr="003A6B8F">
        <w:t xml:space="preserve">je </w:t>
      </w:r>
      <w:r w:rsidRPr="003A6B8F">
        <w:t>oprávnený Odberateľovi vystaviť vyúčtovaciu faktúru (pre vylúčenie pochybností tak v prípade Odberných miest s ročným odpočtovým cyklom ako aj v prípade Odberných miest s mesačným odpočtovým cyklom) aj v priebehu fakturačného obdobia,</w:t>
      </w:r>
      <w:r w:rsidR="00B454BC" w:rsidRPr="003A6B8F">
        <w:br/>
      </w:r>
      <w:r w:rsidRPr="003A6B8F">
        <w:t>a to najmä v prípade mimoriadneho odpočtu, pri výmene určeného meradla alebo ukončení odberu.</w:t>
      </w:r>
    </w:p>
    <w:p w14:paraId="7ED3037D" w14:textId="151C0847" w:rsidR="00467C9F" w:rsidRPr="003A6B8F" w:rsidRDefault="00467C9F" w:rsidP="001C6F8C">
      <w:pPr>
        <w:pStyle w:val="Heading2"/>
        <w:spacing w:line="276" w:lineRule="auto"/>
      </w:pPr>
      <w:r w:rsidRPr="003A6B8F">
        <w:t xml:space="preserve">Lehota splatnosti každej </w:t>
      </w:r>
      <w:r w:rsidRPr="00B27CE6">
        <w:t xml:space="preserve">faktúry je </w:t>
      </w:r>
      <w:r w:rsidR="00B42F4C" w:rsidRPr="00CD7A12">
        <w:t>30</w:t>
      </w:r>
      <w:r w:rsidR="00B27CE6" w:rsidRPr="00CD7A12">
        <w:t xml:space="preserve"> </w:t>
      </w:r>
      <w:r w:rsidRPr="00B27CE6">
        <w:t>kalendárnych</w:t>
      </w:r>
      <w:r w:rsidRPr="003A6B8F">
        <w:t xml:space="preserve"> dní</w:t>
      </w:r>
      <w:r w:rsidR="00E6717E" w:rsidRPr="003A6B8F">
        <w:t xml:space="preserve"> odo dňa jej doručenia</w:t>
      </w:r>
      <w:r w:rsidRPr="003A6B8F">
        <w:t>.</w:t>
      </w:r>
    </w:p>
    <w:p w14:paraId="4A141E11" w14:textId="1A33E759" w:rsidR="000411C4" w:rsidRPr="003A6B8F" w:rsidRDefault="000411C4" w:rsidP="001C6F8C">
      <w:pPr>
        <w:pStyle w:val="Heading2"/>
        <w:spacing w:line="276" w:lineRule="auto"/>
      </w:pPr>
      <w:r w:rsidRPr="003A6B8F">
        <w:t xml:space="preserve">Odberateľ uhradí Dodávateľovi nedoplatok z vyúčtovacej faktúry a Dodávateľ uhradí Odberateľovi preplatok z vyúčtovacej faktúry v lehote splatnosti vyúčtovacej faktúry, ktorá nesmie byť kratšia ako </w:t>
      </w:r>
      <w:r w:rsidR="00681137" w:rsidRPr="003A6B8F">
        <w:t>(</w:t>
      </w:r>
      <w:r w:rsidR="00147424" w:rsidRPr="003A6B8F">
        <w:t>21</w:t>
      </w:r>
      <w:r w:rsidR="00681137" w:rsidRPr="003A6B8F">
        <w:t xml:space="preserve">) </w:t>
      </w:r>
      <w:r w:rsidRPr="003A6B8F">
        <w:t>dní.</w:t>
      </w:r>
    </w:p>
    <w:p w14:paraId="103945D6" w14:textId="09CD2071" w:rsidR="00CC4611" w:rsidRPr="003A6B8F" w:rsidRDefault="00CC4611" w:rsidP="001C6F8C">
      <w:pPr>
        <w:pStyle w:val="Heading2"/>
        <w:spacing w:line="276" w:lineRule="auto"/>
      </w:pPr>
      <w:r w:rsidRPr="003A6B8F">
        <w:t>Odberateľ sa zaväzuje vykonávať všetky platby bezhotovostným platobným stykom</w:t>
      </w:r>
      <w:r w:rsidR="00746537" w:rsidRPr="003A6B8F">
        <w:br/>
      </w:r>
      <w:r w:rsidRPr="003A6B8F">
        <w:t xml:space="preserve">pod správnym variabilným symbolom a na bankový účet </w:t>
      </w:r>
      <w:r w:rsidR="000411C4" w:rsidRPr="003A6B8F">
        <w:t>D</w:t>
      </w:r>
      <w:r w:rsidRPr="003A6B8F">
        <w:t>odávateľa uvedený na faktúre alebo</w:t>
      </w:r>
      <w:r w:rsidR="00746537" w:rsidRPr="003A6B8F">
        <w:t xml:space="preserve"> </w:t>
      </w:r>
      <w:r w:rsidRPr="003A6B8F">
        <w:t xml:space="preserve">na bankový účet dodávateľa uvedený v </w:t>
      </w:r>
      <w:r w:rsidR="000411C4" w:rsidRPr="003A6B8F">
        <w:t>Z</w:t>
      </w:r>
      <w:r w:rsidRPr="003A6B8F">
        <w:t>mluve o združenej dodávke</w:t>
      </w:r>
      <w:r w:rsidR="000411C4" w:rsidRPr="003A6B8F">
        <w:t xml:space="preserve"> elektriny</w:t>
      </w:r>
      <w:r w:rsidRPr="003A6B8F">
        <w:t xml:space="preserve">. Dodávateľ uhradí </w:t>
      </w:r>
      <w:r w:rsidR="000411C4" w:rsidRPr="003A6B8F">
        <w:t>O</w:t>
      </w:r>
      <w:r w:rsidRPr="003A6B8F">
        <w:t xml:space="preserve">dberateľovi platby na bankový účet </w:t>
      </w:r>
      <w:r w:rsidR="000411C4" w:rsidRPr="003A6B8F">
        <w:t>O</w:t>
      </w:r>
      <w:r w:rsidRPr="003A6B8F">
        <w:t xml:space="preserve">dberateľa uvedený v záhlaví </w:t>
      </w:r>
      <w:r w:rsidR="000411C4" w:rsidRPr="003A6B8F">
        <w:t>Zmluvy o združenej dodávke elektriny</w:t>
      </w:r>
      <w:r w:rsidRPr="003A6B8F">
        <w:t xml:space="preserve"> alebo na iný neskôr </w:t>
      </w:r>
      <w:r w:rsidR="000411C4" w:rsidRPr="003A6B8F">
        <w:t>O</w:t>
      </w:r>
      <w:r w:rsidRPr="003A6B8F">
        <w:t>dberateľom oznámený bankový účet.</w:t>
      </w:r>
    </w:p>
    <w:p w14:paraId="1E512199" w14:textId="05B8F69B" w:rsidR="00CC4611" w:rsidRPr="003A6B8F" w:rsidRDefault="00CC4611" w:rsidP="001C6F8C">
      <w:pPr>
        <w:pStyle w:val="Heading2"/>
        <w:spacing w:line="276" w:lineRule="auto"/>
      </w:pPr>
      <w:r w:rsidRPr="003A6B8F">
        <w:t xml:space="preserve">Elektronické faktúry vyhotovené prostriedkami hromadného spracovania (výpočtovou technikou) nemusia byť fyzicky podpísané. Odberateľ berie na vedomie, že v prípade elektronického vyhotovenia faktúry nie je </w:t>
      </w:r>
      <w:r w:rsidR="000411C4" w:rsidRPr="003A6B8F">
        <w:t>D</w:t>
      </w:r>
      <w:r w:rsidRPr="003A6B8F">
        <w:t>odávateľ povinný zasielať faktúru v tlačenej písomnej forme.</w:t>
      </w:r>
    </w:p>
    <w:p w14:paraId="23F03051" w14:textId="27395266" w:rsidR="00CC4611" w:rsidRPr="003A6B8F" w:rsidRDefault="00CC4611" w:rsidP="001C6F8C">
      <w:pPr>
        <w:pStyle w:val="Heading2"/>
        <w:spacing w:line="276" w:lineRule="auto"/>
      </w:pPr>
      <w:r w:rsidRPr="003A6B8F">
        <w:t xml:space="preserve">Platobná povinnosť </w:t>
      </w:r>
      <w:r w:rsidR="0020513E" w:rsidRPr="003A6B8F">
        <w:t xml:space="preserve">Zmluvnej strany </w:t>
      </w:r>
      <w:r w:rsidRPr="003A6B8F">
        <w:t>sa považuje za splnenú v deň pripísania finančných prostriedkov na účet</w:t>
      </w:r>
      <w:r w:rsidR="0020513E" w:rsidRPr="003A6B8F">
        <w:t xml:space="preserve"> druhej Zmluvnej strany</w:t>
      </w:r>
      <w:r w:rsidRPr="003A6B8F">
        <w:t>.</w:t>
      </w:r>
    </w:p>
    <w:p w14:paraId="00B95E2B" w14:textId="6F1AE4F4" w:rsidR="00CC4611" w:rsidRDefault="00CC4611" w:rsidP="001C6F8C">
      <w:pPr>
        <w:pStyle w:val="Heading2"/>
        <w:spacing w:line="276" w:lineRule="auto"/>
        <w:rPr>
          <w:ins w:id="43" w:author="Tomas Uricek" w:date="2025-12-15T15:27:00Z" w16du:dateUtc="2025-12-15T14:27:00Z"/>
        </w:rPr>
      </w:pPr>
      <w:r w:rsidRPr="003A6B8F">
        <w:t>Faktúra musí obsahovať náležitosti podľa § 3a ods. 1 zákona č. 513/1991 Zb. Obchodného zákonníka v znení neskorších predpisov a podľa zákona č. 222/2004 Z. z. o dani z pridanej hodnoty v znení neskorších predpisov</w:t>
      </w:r>
      <w:r w:rsidR="000411C4" w:rsidRPr="003A6B8F">
        <w:t xml:space="preserve"> a musí byť súladná s touto Zmluvou</w:t>
      </w:r>
      <w:r w:rsidRPr="003A6B8F">
        <w:t>. V prípade,</w:t>
      </w:r>
      <w:r w:rsidR="00B454BC" w:rsidRPr="003A6B8F">
        <w:br/>
      </w:r>
      <w:r w:rsidRPr="003A6B8F">
        <w:t xml:space="preserve">že faktúra nebude obsahovať predpísané náležitosti, </w:t>
      </w:r>
      <w:r w:rsidR="000411C4" w:rsidRPr="003A6B8F">
        <w:t>O</w:t>
      </w:r>
      <w:r w:rsidRPr="003A6B8F">
        <w:t>dberateľ má právo vrátiť</w:t>
      </w:r>
      <w:r w:rsidR="00B454BC" w:rsidRPr="003A6B8F">
        <w:br/>
      </w:r>
      <w:r w:rsidRPr="003A6B8F">
        <w:t xml:space="preserve">ju </w:t>
      </w:r>
      <w:r w:rsidR="000411C4" w:rsidRPr="003A6B8F">
        <w:t>D</w:t>
      </w:r>
      <w:r w:rsidRPr="003A6B8F">
        <w:t>odávateľovi v lehote splatnosti na doplnenie a prepracovanie. V takomto prípade</w:t>
      </w:r>
      <w:r w:rsidR="00B454BC" w:rsidRPr="003A6B8F">
        <w:br/>
      </w:r>
      <w:r w:rsidRPr="003A6B8F">
        <w:t xml:space="preserve">sa preruší lehota splatnosti a nová lehota splatnosti pre </w:t>
      </w:r>
      <w:r w:rsidR="000411C4" w:rsidRPr="003A6B8F">
        <w:t>O</w:t>
      </w:r>
      <w:r w:rsidRPr="003A6B8F">
        <w:t xml:space="preserve">dberateľa začne plynúť doručením opravenej resp. novej faktúry </w:t>
      </w:r>
      <w:r w:rsidR="000411C4" w:rsidRPr="003A6B8F">
        <w:t>O</w:t>
      </w:r>
      <w:r w:rsidRPr="003A6B8F">
        <w:t>dberateľovi.</w:t>
      </w:r>
    </w:p>
    <w:p w14:paraId="3CCA6CCF" w14:textId="500106D7" w:rsidR="00833261" w:rsidRPr="00833261" w:rsidRDefault="00833261" w:rsidP="001C6F8C">
      <w:pPr>
        <w:pStyle w:val="Heading2"/>
        <w:spacing w:line="276" w:lineRule="auto"/>
      </w:pPr>
      <w:ins w:id="44" w:author="Tomas Uricek" w:date="2025-12-15T15:28:00Z" w16du:dateUtc="2025-12-15T14:28:00Z">
        <w:r>
          <w:t xml:space="preserve">V prípade, ak </w:t>
        </w:r>
      </w:ins>
      <w:ins w:id="45" w:author="Tomas Uricek" w:date="2025-12-15T15:29:00Z" w16du:dateUtc="2025-12-15T14:29:00Z">
        <w:r>
          <w:t xml:space="preserve">zo strany Dodávateľa dôjde k nesprávnemu vyúčtovaniu </w:t>
        </w:r>
      </w:ins>
      <w:ins w:id="46" w:author="Tomas Uricek" w:date="2025-12-15T15:30:00Z" w16du:dateUtc="2025-12-15T14:30:00Z">
        <w:r>
          <w:t>odobraného množstva energie v elektrine alebo k nesprávnemu vyúčtovaniu akejkoľvek položky nákladov</w:t>
        </w:r>
      </w:ins>
      <w:ins w:id="47" w:author="Tomas Uricek" w:date="2025-12-15T15:31:00Z" w16du:dateUtc="2025-12-15T14:31:00Z">
        <w:r>
          <w:t xml:space="preserve"> za dodávku elektriny, Dodávateľ je povinný bezodkladne, ako sa o takej skutočnosti </w:t>
        </w:r>
      </w:ins>
      <w:ins w:id="48" w:author="Tomas Uricek" w:date="2025-12-15T15:33:00Z" w16du:dateUtc="2025-12-15T14:33:00Z">
        <w:r>
          <w:t>dozvedel</w:t>
        </w:r>
      </w:ins>
      <w:ins w:id="49" w:author="Tomas Uricek" w:date="2025-12-15T15:31:00Z" w16du:dateUtc="2025-12-15T14:31:00Z">
        <w:r>
          <w:t xml:space="preserve">, alebo </w:t>
        </w:r>
      </w:ins>
      <w:ins w:id="50" w:author="Tomas Uricek" w:date="2025-12-15T15:32:00Z" w16du:dateUtc="2025-12-15T14:32:00Z">
        <w:r>
          <w:t>pri vynaložení odbornej starostlivosti dozvedieť mal a mohol, upozorniť na túto skutočnosť Objednávateľa</w:t>
        </w:r>
      </w:ins>
      <w:ins w:id="51" w:author="Tomas Uricek" w:date="2025-12-15T15:35:00Z" w16du:dateUtc="2025-12-15T14:35:00Z">
        <w:r w:rsidR="0091306E">
          <w:t xml:space="preserve"> a príslušného Odberateľa</w:t>
        </w:r>
      </w:ins>
      <w:ins w:id="52" w:author="Tomas Uricek" w:date="2025-12-15T15:32:00Z" w16du:dateUtc="2025-12-15T14:32:00Z">
        <w:r>
          <w:t xml:space="preserve"> a vykonať opravu nesprávneho vyúčtovania najneskôr do 30 dní od tohto momentu aleb</w:t>
        </w:r>
      </w:ins>
      <w:ins w:id="53" w:author="Tomas Uricek" w:date="2025-12-15T15:33:00Z" w16du:dateUtc="2025-12-15T14:33:00Z">
        <w:r>
          <w:t xml:space="preserve">o od momentu, kedy ho na to Objednávateľ </w:t>
        </w:r>
      </w:ins>
      <w:ins w:id="54" w:author="Tomas Uricek" w:date="2025-12-15T15:35:00Z" w16du:dateUtc="2025-12-15T14:35:00Z">
        <w:r w:rsidR="0091306E">
          <w:t xml:space="preserve">alebo iný Odberateľ </w:t>
        </w:r>
      </w:ins>
      <w:ins w:id="55" w:author="Tomas Uricek" w:date="2025-12-15T15:33:00Z" w16du:dateUtc="2025-12-15T14:33:00Z">
        <w:r>
          <w:t>upozorní.</w:t>
        </w:r>
      </w:ins>
    </w:p>
    <w:p w14:paraId="0A75FA80" w14:textId="0DB2162E" w:rsidR="00467C9F" w:rsidRPr="003A6B8F" w:rsidRDefault="00160F98" w:rsidP="001C6F8C">
      <w:pPr>
        <w:pStyle w:val="Heading1"/>
        <w:keepNext w:val="0"/>
        <w:keepLines w:val="0"/>
        <w:spacing w:after="360" w:line="276" w:lineRule="auto"/>
      </w:pPr>
      <w:bookmarkStart w:id="56" w:name="_Ref133928580"/>
      <w:r w:rsidRPr="003A6B8F">
        <w:t>Iné práva a povinnosti</w:t>
      </w:r>
    </w:p>
    <w:p w14:paraId="1B801F8D" w14:textId="4648D94A" w:rsidR="00467C9F" w:rsidRPr="003A6B8F" w:rsidRDefault="00467C9F" w:rsidP="001C6F8C">
      <w:pPr>
        <w:pStyle w:val="Heading2"/>
        <w:spacing w:line="276" w:lineRule="auto"/>
      </w:pPr>
      <w:bookmarkStart w:id="57" w:name="_Ref214386104"/>
      <w:r w:rsidRPr="003A6B8F">
        <w:t>Práva a</w:t>
      </w:r>
      <w:r w:rsidR="00160F98" w:rsidRPr="003A6B8F">
        <w:t> povinnosti podľa tejto Zmluvy a Zmluvy o združenej dodávke elektriny</w:t>
      </w:r>
      <w:r w:rsidRPr="003A6B8F">
        <w:t xml:space="preserve"> </w:t>
      </w:r>
      <w:r w:rsidR="00160F98" w:rsidRPr="003A6B8F">
        <w:t>je možné previesť na tretiu osobu</w:t>
      </w:r>
      <w:r w:rsidRPr="003A6B8F">
        <w:t xml:space="preserve"> </w:t>
      </w:r>
      <w:r w:rsidR="00160F98" w:rsidRPr="003A6B8F">
        <w:t>výlučne</w:t>
      </w:r>
      <w:r w:rsidRPr="003A6B8F">
        <w:t xml:space="preserve"> s predchádzajúcim písomným súhlasom Odberateľa a</w:t>
      </w:r>
      <w:r w:rsidR="00160F98" w:rsidRPr="003A6B8F">
        <w:t> </w:t>
      </w:r>
      <w:r w:rsidRPr="003A6B8F">
        <w:t>Dodávateľa</w:t>
      </w:r>
      <w:r w:rsidR="00160F98" w:rsidRPr="003A6B8F">
        <w:t>.</w:t>
      </w:r>
      <w:bookmarkEnd w:id="57"/>
    </w:p>
    <w:p w14:paraId="5F5BBA48" w14:textId="3643259E" w:rsidR="00467C9F" w:rsidRPr="003A6B8F" w:rsidRDefault="00467C9F" w:rsidP="001C6F8C">
      <w:pPr>
        <w:pStyle w:val="Heading2"/>
        <w:spacing w:line="276" w:lineRule="auto"/>
      </w:pPr>
      <w:r w:rsidRPr="003A6B8F">
        <w:t xml:space="preserve">Dodávateľ sa zaväzuje </w:t>
      </w:r>
      <w:r w:rsidR="00160F98" w:rsidRPr="003A6B8F">
        <w:t xml:space="preserve">plniť Zmluvu a Zmluvu o združenej dodávke elektriny vždy </w:t>
      </w:r>
      <w:r w:rsidRPr="003A6B8F">
        <w:t>v</w:t>
      </w:r>
      <w:r w:rsidR="00B454BC" w:rsidRPr="003A6B8F">
        <w:t> </w:t>
      </w:r>
      <w:r w:rsidRPr="003A6B8F">
        <w:t>súlade</w:t>
      </w:r>
      <w:r w:rsidR="00B454BC" w:rsidRPr="003A6B8F">
        <w:br/>
      </w:r>
      <w:r w:rsidRPr="003A6B8F">
        <w:t xml:space="preserve">s príslušnými </w:t>
      </w:r>
      <w:r w:rsidR="00160F98" w:rsidRPr="003A6B8F">
        <w:t>P</w:t>
      </w:r>
      <w:r w:rsidRPr="003A6B8F">
        <w:t>rávnymi predpismi</w:t>
      </w:r>
      <w:r w:rsidR="00B03D0F" w:rsidRPr="003A6B8F">
        <w:t xml:space="preserve"> a podľa podmienok prevádzkového poriadku Prevádzkovateľa distribučnej siete</w:t>
      </w:r>
      <w:r w:rsidRPr="003A6B8F">
        <w:t xml:space="preserve"> a podľa pokynov </w:t>
      </w:r>
      <w:r w:rsidR="00160F98" w:rsidRPr="003A6B8F">
        <w:t>Odberateľa</w:t>
      </w:r>
      <w:r w:rsidR="006D136C" w:rsidRPr="003A6B8F">
        <w:t xml:space="preserve"> </w:t>
      </w:r>
      <w:r w:rsidRPr="003A6B8F">
        <w:t xml:space="preserve">a v súlade so záujmami Odberateľa, ktoré sú mu známe a ktoré mu vzhľadom na okolnosti pri vynaložení všetkej odbornej starostlivosti </w:t>
      </w:r>
      <w:r w:rsidR="00160F98" w:rsidRPr="003A6B8F">
        <w:t>majú</w:t>
      </w:r>
      <w:r w:rsidRPr="003A6B8F">
        <w:t xml:space="preserve"> byť známe, resp. ktoré m</w:t>
      </w:r>
      <w:r w:rsidR="00160F98" w:rsidRPr="003A6B8F">
        <w:t>á</w:t>
      </w:r>
      <w:r w:rsidRPr="003A6B8F">
        <w:t xml:space="preserve"> Dodávateľ poznať </w:t>
      </w:r>
      <w:r w:rsidR="00160F98" w:rsidRPr="003A6B8F">
        <w:t>na základe Právnych predpisov</w:t>
      </w:r>
      <w:r w:rsidR="00C803B9" w:rsidRPr="003A6B8F">
        <w:t>.</w:t>
      </w:r>
      <w:r w:rsidR="00B57A6D" w:rsidRPr="00B57A6D">
        <w:t xml:space="preserve"> Dodávateľ je povinný dodržiavať štandardy kvality, evidovať, vyhodnocovať a zverejňovať údaje o štandardoch kvality a to v súlade s vyhláškou Úradu pre reguláciu sieťových odvetví č. 236/2016 Z. z., ktorou sa ustanovujú štandardy kvality prenosu elektriny, distribúcie elektriny a dodávky elektrin</w:t>
      </w:r>
      <w:r w:rsidR="00B57A6D">
        <w:t>y.</w:t>
      </w:r>
    </w:p>
    <w:p w14:paraId="67F9C2E3" w14:textId="77F1E4F2" w:rsidR="00B03D0F" w:rsidRPr="003A6B8F" w:rsidRDefault="00B03D0F" w:rsidP="001C6F8C">
      <w:pPr>
        <w:pStyle w:val="Heading2"/>
        <w:spacing w:line="276" w:lineRule="auto"/>
      </w:pPr>
      <w:r w:rsidRPr="003A6B8F">
        <w:t xml:space="preserve">Dodávateľ je povinný mať </w:t>
      </w:r>
      <w:r w:rsidR="00B57A6D">
        <w:t xml:space="preserve">počas celej doby platnosti a účinnosti tejto Zmluvy </w:t>
      </w:r>
      <w:r w:rsidRPr="003A6B8F">
        <w:t xml:space="preserve">zriadený elektronický webový </w:t>
      </w:r>
      <w:r w:rsidR="00AB57B7" w:rsidRPr="003A6B8F">
        <w:t xml:space="preserve">zákaznícky </w:t>
      </w:r>
      <w:r w:rsidRPr="003A6B8F">
        <w:t>portál umožňujúci sledovanie fakturácie, zúčtovania</w:t>
      </w:r>
      <w:r w:rsidR="003F1BDE" w:rsidRPr="003A6B8F">
        <w:t>,</w:t>
      </w:r>
      <w:r w:rsidRPr="003A6B8F">
        <w:t xml:space="preserve"> vývoja cien</w:t>
      </w:r>
      <w:r w:rsidR="003F1BDE" w:rsidRPr="003A6B8F">
        <w:t>, indexov a odchýlok</w:t>
      </w:r>
      <w:r w:rsidRPr="003A6B8F">
        <w:t>, do ktorého každému Odberateľovi</w:t>
      </w:r>
      <w:r w:rsidR="00B57A6D">
        <w:t>, najneskôr ku dňu vzniku záväzku dodávať elektrinu na základe Zmluvy o združenej dodávke elektriny,</w:t>
      </w:r>
      <w:r w:rsidRPr="003A6B8F">
        <w:t xml:space="preserve"> zriadi osobitný prístup</w:t>
      </w:r>
      <w:r w:rsidR="00AB57B7" w:rsidRPr="003A6B8F">
        <w:t xml:space="preserve"> pre účely neobmedzeného užívania všetkých funkcionalít tohto portálu</w:t>
      </w:r>
      <w:r w:rsidRPr="003A6B8F">
        <w:t xml:space="preserve">. </w:t>
      </w:r>
      <w:r w:rsidR="00AB57B7" w:rsidRPr="003A6B8F">
        <w:t xml:space="preserve">Dodávateľ je povinný zabezpečiť dostupnosť tohto zákazníckeho portálu najmenej 99,5 % času, </w:t>
      </w:r>
      <w:r w:rsidR="003F1BDE" w:rsidRPr="003A6B8F">
        <w:t xml:space="preserve">bezodkladne (najneskôr do 24 hodín) </w:t>
      </w:r>
      <w:r w:rsidR="00AB57B7" w:rsidRPr="003A6B8F">
        <w:t xml:space="preserve">reagovať na požiadavky </w:t>
      </w:r>
      <w:r w:rsidR="003F1BDE" w:rsidRPr="003A6B8F">
        <w:t>Odberateľa súvisiace s plnením tejto Zmluvy alebo Zmluvy o združenej dodávke elektriny.</w:t>
      </w:r>
    </w:p>
    <w:p w14:paraId="1D4E835E" w14:textId="4A58450B" w:rsidR="00B03D0F" w:rsidRPr="003A6B8F" w:rsidRDefault="00B03D0F" w:rsidP="001C6F8C">
      <w:pPr>
        <w:pStyle w:val="Heading2"/>
        <w:spacing w:line="276" w:lineRule="auto"/>
      </w:pPr>
      <w:r w:rsidRPr="003A6B8F">
        <w:t>Dodávateľ je povinný Objednávateľovi poskytnúť kontaktné údaje tzv. osobného manažéra, ktorý bude pre Objednávateľa k dispozícii v rámci bežného pracovného času, a ktorý bude súčinný pri zavádzaní nových odberných miest ako aj ich rušenia počas trvania zmluvného vzťahu.</w:t>
      </w:r>
    </w:p>
    <w:p w14:paraId="49CEB433" w14:textId="3CA02550" w:rsidR="003F1BDE" w:rsidRPr="003A6B8F" w:rsidRDefault="00160F98" w:rsidP="001C6F8C">
      <w:pPr>
        <w:pStyle w:val="Heading2"/>
        <w:spacing w:line="276" w:lineRule="auto"/>
      </w:pPr>
      <w:r w:rsidRPr="003A6B8F">
        <w:t xml:space="preserve">Dodávateľ je povinný doručiť </w:t>
      </w:r>
      <w:r w:rsidR="002B4B93" w:rsidRPr="003A6B8F">
        <w:t xml:space="preserve">Objednávateľovi </w:t>
      </w:r>
      <w:r w:rsidRPr="003A6B8F">
        <w:t xml:space="preserve">písomne v elektronickej forme údaje o spotrebe elektriny </w:t>
      </w:r>
      <w:r w:rsidR="00334849" w:rsidRPr="003A6B8F">
        <w:t>všetkých ostatných Odberateľov</w:t>
      </w:r>
      <w:r w:rsidRPr="003A6B8F">
        <w:t xml:space="preserve"> za predchádzajúci </w:t>
      </w:r>
      <w:r w:rsidR="00334849" w:rsidRPr="003A6B8F">
        <w:t xml:space="preserve">kalendárny </w:t>
      </w:r>
      <w:r w:rsidRPr="003A6B8F">
        <w:t xml:space="preserve">rok </w:t>
      </w:r>
      <w:r w:rsidR="00334849" w:rsidRPr="003A6B8F">
        <w:t>v rozsahu:</w:t>
      </w:r>
      <w:r w:rsidRPr="003A6B8F">
        <w:t xml:space="preserve"> EIC adresa </w:t>
      </w:r>
      <w:r w:rsidR="00334849" w:rsidRPr="003A6B8F">
        <w:t>O</w:t>
      </w:r>
      <w:r w:rsidRPr="003A6B8F">
        <w:t>dberného miesta, spotreba spolu, spotreba VT, spotreba NT, celková cena bez DPH,</w:t>
      </w:r>
      <w:r w:rsidR="00CC61EB" w:rsidRPr="003A6B8F">
        <w:t xml:space="preserve"> </w:t>
      </w:r>
      <w:r w:rsidRPr="003A6B8F">
        <w:t>celková cena s DPH)</w:t>
      </w:r>
      <w:r w:rsidR="00334849" w:rsidRPr="003A6B8F">
        <w:t>, a to</w:t>
      </w:r>
      <w:r w:rsidRPr="003A6B8F">
        <w:t xml:space="preserve"> do </w:t>
      </w:r>
      <w:r w:rsidR="00681137" w:rsidRPr="003A6B8F">
        <w:t xml:space="preserve">tridsať (30) </w:t>
      </w:r>
      <w:r w:rsidRPr="003A6B8F">
        <w:t>dní od doručenia požiadavky</w:t>
      </w:r>
      <w:r w:rsidR="00334849" w:rsidRPr="003A6B8F">
        <w:t xml:space="preserve"> </w:t>
      </w:r>
      <w:r w:rsidR="002B4B93" w:rsidRPr="003A6B8F">
        <w:t>Objednávateľa</w:t>
      </w:r>
      <w:r w:rsidRPr="003A6B8F">
        <w:t>.</w:t>
      </w:r>
      <w:r w:rsidR="00CC61EB" w:rsidRPr="003A6B8F">
        <w:t xml:space="preserve"> </w:t>
      </w:r>
      <w:r w:rsidRPr="003A6B8F">
        <w:t>Táto požiadavka</w:t>
      </w:r>
      <w:r w:rsidR="00CC61EB" w:rsidRPr="003A6B8F">
        <w:t xml:space="preserve"> </w:t>
      </w:r>
      <w:r w:rsidRPr="003A6B8F">
        <w:t xml:space="preserve">sa považuje za splnenú aj v prípade, ak sú požadované informácie za všetkých </w:t>
      </w:r>
      <w:r w:rsidR="00334849" w:rsidRPr="003A6B8F">
        <w:t>O</w:t>
      </w:r>
      <w:r w:rsidRPr="003A6B8F">
        <w:t xml:space="preserve">dberateľov prístupné </w:t>
      </w:r>
      <w:r w:rsidR="002B4B93" w:rsidRPr="003A6B8F">
        <w:t xml:space="preserve">Objednávateľovi </w:t>
      </w:r>
      <w:r w:rsidR="00334849" w:rsidRPr="003A6B8F">
        <w:t xml:space="preserve">prostredníctvom zákazníckeho portálu </w:t>
      </w:r>
      <w:r w:rsidRPr="003A6B8F">
        <w:t>Dodávateľa</w:t>
      </w:r>
      <w:r w:rsidR="00334849" w:rsidRPr="003A6B8F">
        <w:t>.</w:t>
      </w:r>
      <w:r w:rsidR="00927D32">
        <w:t xml:space="preserve"> </w:t>
      </w:r>
      <w:r w:rsidR="00252A51">
        <w:t xml:space="preserve">Dodávateľ </w:t>
      </w:r>
      <w:r w:rsidR="003F1BDE" w:rsidRPr="003A6B8F">
        <w:t>zodpovedá za pravidelný mesačný reporting, ktorý bude obsahovať prehľad spotreby, fakturácie, indexov a odchýlok.</w:t>
      </w:r>
    </w:p>
    <w:p w14:paraId="3DE88787" w14:textId="20D5EC15" w:rsidR="00160F98" w:rsidRPr="003A6B8F" w:rsidRDefault="00160F98" w:rsidP="001C6F8C">
      <w:pPr>
        <w:pStyle w:val="Heading2"/>
        <w:spacing w:line="276" w:lineRule="auto"/>
      </w:pPr>
      <w:r w:rsidRPr="003A6B8F">
        <w:t xml:space="preserve">Odberateľ sa zaväzuje: </w:t>
      </w:r>
    </w:p>
    <w:p w14:paraId="1CA40AAE" w14:textId="66FF047A" w:rsidR="00160F98" w:rsidRPr="003A6B8F" w:rsidRDefault="00160F98" w:rsidP="001C6F8C">
      <w:pPr>
        <w:pStyle w:val="Heading4"/>
        <w:spacing w:line="276" w:lineRule="auto"/>
      </w:pPr>
      <w:r w:rsidRPr="003A6B8F">
        <w:t xml:space="preserve">bez zbytočného odkladu písomne informovať Dodávateľa o všetkých skutočnostiach, ktoré majú podstatný význam pri realizácii tejto </w:t>
      </w:r>
      <w:r w:rsidR="005E2644" w:rsidRPr="003A6B8F">
        <w:t>Zmluvy;</w:t>
      </w:r>
      <w:r w:rsidRPr="003A6B8F">
        <w:t xml:space="preserve"> </w:t>
      </w:r>
    </w:p>
    <w:p w14:paraId="5C3A775F" w14:textId="24B5C156" w:rsidR="00160F98" w:rsidRPr="003A6B8F" w:rsidRDefault="00160F98" w:rsidP="001C6F8C">
      <w:pPr>
        <w:pStyle w:val="Heading4"/>
        <w:spacing w:line="276" w:lineRule="auto"/>
      </w:pPr>
      <w:r w:rsidRPr="003A6B8F">
        <w:t xml:space="preserve">odovzdať Dodávateľovi všetky dokumenty a poskytnúť mu všetky informácie, ktoré sú potrebné na splnenie všetkých povinností a záväzkov Dodávateľa v zmysle tejto </w:t>
      </w:r>
      <w:r w:rsidR="005E2644" w:rsidRPr="003A6B8F">
        <w:t>Zmluvy</w:t>
      </w:r>
      <w:r w:rsidRPr="003A6B8F">
        <w:t xml:space="preserve">,  </w:t>
      </w:r>
    </w:p>
    <w:p w14:paraId="1B91D6D5" w14:textId="0D331E22" w:rsidR="0091445E" w:rsidRPr="003A6B8F" w:rsidRDefault="00160F98" w:rsidP="001C6F8C">
      <w:pPr>
        <w:pStyle w:val="Heading4"/>
        <w:spacing w:line="276" w:lineRule="auto"/>
      </w:pPr>
      <w:r w:rsidRPr="003A6B8F">
        <w:t xml:space="preserve">bez zbytočného odkladu poskytnúť Dodávateľovi všetku </w:t>
      </w:r>
      <w:r w:rsidR="006E12BA" w:rsidRPr="003A6B8F">
        <w:t xml:space="preserve">nevyhnutnú </w:t>
      </w:r>
      <w:r w:rsidRPr="003A6B8F">
        <w:t xml:space="preserve">súčinnosť potrebnú k uskutočneniu jeho záväzkov v zmysle tejto </w:t>
      </w:r>
      <w:r w:rsidR="005E2644" w:rsidRPr="003A6B8F">
        <w:t>Zmluvy</w:t>
      </w:r>
      <w:r w:rsidRPr="003A6B8F">
        <w:t xml:space="preserve">. </w:t>
      </w:r>
    </w:p>
    <w:p w14:paraId="03CFA8F5" w14:textId="7D17AEE7" w:rsidR="00467C9F" w:rsidRPr="003A6B8F" w:rsidRDefault="00160F98" w:rsidP="001C6F8C">
      <w:pPr>
        <w:pStyle w:val="Heading2"/>
        <w:spacing w:line="276" w:lineRule="auto"/>
      </w:pPr>
      <w:r w:rsidRPr="003A6B8F">
        <w:t>Zmluvné strany sa zaväzujú oznamovať si navzájom akékoľvek zmeny údajov, ktoré</w:t>
      </w:r>
      <w:r w:rsidR="00B454BC" w:rsidRPr="003A6B8F">
        <w:br/>
      </w:r>
      <w:r w:rsidRPr="003A6B8F">
        <w:t xml:space="preserve">sa týkajú identifikácie </w:t>
      </w:r>
      <w:r w:rsidR="005E2644" w:rsidRPr="003A6B8F">
        <w:t>Z</w:t>
      </w:r>
      <w:r w:rsidRPr="003A6B8F">
        <w:t xml:space="preserve">mluvných strán </w:t>
      </w:r>
      <w:r w:rsidR="005E2644" w:rsidRPr="003A6B8F">
        <w:t>ako sú uvedené v záhlaví tejto Zmluvy</w:t>
      </w:r>
      <w:r w:rsidRPr="003A6B8F">
        <w:t xml:space="preserve">, </w:t>
      </w:r>
      <w:r w:rsidR="005E2644" w:rsidRPr="003A6B8F">
        <w:t>a to do</w:t>
      </w:r>
      <w:r w:rsidRPr="003A6B8F">
        <w:t xml:space="preserve"> </w:t>
      </w:r>
      <w:r w:rsidR="00681137" w:rsidRPr="003A6B8F">
        <w:t>(</w:t>
      </w:r>
      <w:r w:rsidRPr="003A6B8F">
        <w:t>10</w:t>
      </w:r>
      <w:r w:rsidR="00681137" w:rsidRPr="003A6B8F">
        <w:t>)</w:t>
      </w:r>
      <w:r w:rsidRPr="003A6B8F">
        <w:t xml:space="preserve"> dní, odkedy ku zmene došlo. Pri zmene kontaktných </w:t>
      </w:r>
      <w:r w:rsidR="005E2644" w:rsidRPr="003A6B8F">
        <w:t xml:space="preserve">osôb Zmluvných strán </w:t>
      </w:r>
      <w:r w:rsidRPr="003A6B8F">
        <w:t xml:space="preserve">postačuje jednostranné písomné oznámenie týchto zmien doručené druhej </w:t>
      </w:r>
      <w:r w:rsidR="005E2644" w:rsidRPr="003A6B8F">
        <w:t>Z</w:t>
      </w:r>
      <w:r w:rsidRPr="003A6B8F">
        <w:t xml:space="preserve">mluvnej strane podpísané oprávnenými zástupcami </w:t>
      </w:r>
      <w:r w:rsidR="005E2644" w:rsidRPr="003A6B8F">
        <w:t>Z</w:t>
      </w:r>
      <w:r w:rsidRPr="003A6B8F">
        <w:t xml:space="preserve">mluvnej strany, bez nutnosti </w:t>
      </w:r>
      <w:r w:rsidR="005E2644" w:rsidRPr="003A6B8F">
        <w:t>formálnej zmeny Zmluvy / Zmluvy o združenej dodávke elektriny</w:t>
      </w:r>
      <w:r w:rsidRPr="003A6B8F">
        <w:t xml:space="preserve"> vo forme dodatku.  </w:t>
      </w:r>
    </w:p>
    <w:p w14:paraId="45677CDF" w14:textId="1E7A34ED" w:rsidR="00B57A6D" w:rsidRDefault="00B57A6D" w:rsidP="001C6F8C">
      <w:pPr>
        <w:pStyle w:val="Heading1"/>
        <w:keepNext w:val="0"/>
        <w:keepLines w:val="0"/>
        <w:spacing w:after="360" w:line="276" w:lineRule="auto"/>
      </w:pPr>
      <w:r>
        <w:t>Úprava rozsahu Odberných miest</w:t>
      </w:r>
    </w:p>
    <w:p w14:paraId="0EB71EC6" w14:textId="329FECAB" w:rsidR="00B57A6D" w:rsidRDefault="00B57A6D" w:rsidP="001C6F8C">
      <w:pPr>
        <w:pStyle w:val="Heading2"/>
        <w:spacing w:line="276" w:lineRule="auto"/>
      </w:pPr>
      <w:bookmarkStart w:id="58" w:name="_Ref214380688"/>
      <w:r>
        <w:t xml:space="preserve">Dodávateľ berie na vedomie, že počas plnenia tejto Zmluvy môže dôjsť k vzniku alebo zániku Odberných miest uvedených v Prílohe č. 1 a v Zmluvách </w:t>
      </w:r>
      <w:r w:rsidR="009C21D5">
        <w:t>o</w:t>
      </w:r>
      <w:r>
        <w:t xml:space="preserve"> združenej dodávke elektriny. Z uvedeného dôvodu má Objednávateľ (a každý Odberateľ) právo meniť skladbu Odberných miest za nasledovných podmienok:</w:t>
      </w:r>
      <w:bookmarkEnd w:id="58"/>
    </w:p>
    <w:p w14:paraId="31332FE1" w14:textId="3C0EA669" w:rsidR="00B57A6D" w:rsidRDefault="00B57A6D" w:rsidP="001C6F8C">
      <w:pPr>
        <w:pStyle w:val="Heading4"/>
        <w:spacing w:line="276" w:lineRule="auto"/>
      </w:pPr>
      <w:r>
        <w:t>K zmene rozsahu Odberných miest Odberateľa môže dôjsť iba v dôsledku vzniku nových odberných miest alebo zániku pôvodných Odberných miest;</w:t>
      </w:r>
      <w:r w:rsidR="77A7A5E7">
        <w:t xml:space="preserve"> </w:t>
      </w:r>
    </w:p>
    <w:p w14:paraId="68F076BF" w14:textId="1912CE55" w:rsidR="00B57A6D" w:rsidRDefault="00B27CE6" w:rsidP="001C6F8C">
      <w:pPr>
        <w:pStyle w:val="Heading4"/>
        <w:spacing w:line="276" w:lineRule="auto"/>
      </w:pPr>
      <w:r>
        <w:t>Oznámenie o vzniku</w:t>
      </w:r>
      <w:r w:rsidR="00B57A6D">
        <w:t xml:space="preserve"> alebo zánik</w:t>
      </w:r>
      <w:r>
        <w:t>u</w:t>
      </w:r>
      <w:r w:rsidR="00B57A6D">
        <w:t xml:space="preserve"> Odberného miesta Odberateľ doručí písomne Dodávateľovi </w:t>
      </w:r>
      <w:r w:rsidR="004C5851">
        <w:t xml:space="preserve">a Objednávateľovi </w:t>
      </w:r>
      <w:r w:rsidR="00B57A6D">
        <w:t>najneskôr (30) kalendárnych dní pred plánovaným začiatkom dodávky elektriny do nového Odberného miesta alebo zániku dodávky elektriny do pôvodného Odberného miesta;</w:t>
      </w:r>
    </w:p>
    <w:p w14:paraId="33578899" w14:textId="77777777" w:rsidR="00C52E5A" w:rsidRDefault="00C52E5A" w:rsidP="001C6F8C">
      <w:pPr>
        <w:pStyle w:val="Heading4"/>
        <w:spacing w:line="276" w:lineRule="auto"/>
      </w:pPr>
      <w:bookmarkStart w:id="59" w:name="_Ref214380607"/>
      <w:r>
        <w:t>Oznámenie o zmene v rozsahu Odberných miest bude obsahovať nasledovné informácie:</w:t>
      </w:r>
      <w:bookmarkEnd w:id="59"/>
    </w:p>
    <w:p w14:paraId="7C425F58" w14:textId="7310008D" w:rsidR="00C52E5A" w:rsidRDefault="00C52E5A" w:rsidP="001C6F8C">
      <w:pPr>
        <w:pStyle w:val="Heading5"/>
        <w:spacing w:line="276" w:lineRule="auto"/>
      </w:pPr>
      <w:r>
        <w:t>identifikáciu Odberného miesta, ktorého sa zmena týka;</w:t>
      </w:r>
    </w:p>
    <w:p w14:paraId="49FFFC74" w14:textId="6A84D0E5" w:rsidR="00C52E5A" w:rsidRDefault="00C52E5A" w:rsidP="001C6F8C">
      <w:pPr>
        <w:pStyle w:val="Heading5"/>
        <w:spacing w:line="276" w:lineRule="auto"/>
      </w:pPr>
      <w:r>
        <w:t>dátum, od ktorého sa odberné miesto ruší alebo odberné miesto vzniká, ktorý bude zhodný s dátumom vzniku alebo zániku záväzku dodávať elektrinu do daného Odberného miesta;</w:t>
      </w:r>
    </w:p>
    <w:p w14:paraId="52954EFA" w14:textId="61D1AB7D" w:rsidR="00B57A6D" w:rsidRDefault="00C52E5A" w:rsidP="001C6F8C">
      <w:pPr>
        <w:pStyle w:val="Heading5"/>
        <w:spacing w:line="276" w:lineRule="auto"/>
      </w:pPr>
      <w:r>
        <w:t>v</w:t>
      </w:r>
      <w:r w:rsidR="00B57A6D">
        <w:t xml:space="preserve"> prípade vzniku nového Odberného miesta bude v oznámení o vzniku nového Odberného miesta uvedená aj forma ocenenia dodávky elektriny v súlade s jednou z možností podľa bodu </w:t>
      </w:r>
      <w:r w:rsidR="00B57A6D">
        <w:fldChar w:fldCharType="begin"/>
      </w:r>
      <w:r w:rsidR="00B57A6D">
        <w:instrText xml:space="preserve"> REF _Ref160193830 \r \h </w:instrText>
      </w:r>
      <w:r w:rsidR="001C6F8C">
        <w:instrText xml:space="preserve"> \* MERGEFORMAT </w:instrText>
      </w:r>
      <w:r w:rsidR="00B57A6D">
        <w:fldChar w:fldCharType="separate"/>
      </w:r>
      <w:r w:rsidR="00CD7A12">
        <w:t>10</w:t>
      </w:r>
      <w:r w:rsidR="00B57A6D">
        <w:fldChar w:fldCharType="end"/>
      </w:r>
      <w:r w:rsidR="00B57A6D">
        <w:t xml:space="preserve"> tejto Zmluvy;</w:t>
      </w:r>
      <w:r>
        <w:t xml:space="preserve"> </w:t>
      </w:r>
    </w:p>
    <w:p w14:paraId="4AEBF316" w14:textId="43ACBA05" w:rsidR="00C52E5A" w:rsidRDefault="00C52E5A" w:rsidP="001C6F8C">
      <w:pPr>
        <w:pStyle w:val="Heading5"/>
        <w:spacing w:line="276" w:lineRule="auto"/>
      </w:pPr>
      <w:r>
        <w:t xml:space="preserve">cena za dodávku elektriny určená príslušnou formou ocenenia dodávky elektriny v súlade s jednou z možností podľa bodu </w:t>
      </w:r>
      <w:r>
        <w:fldChar w:fldCharType="begin"/>
      </w:r>
      <w:r>
        <w:instrText xml:space="preserve"> REF _Ref160193830 \r \h </w:instrText>
      </w:r>
      <w:r w:rsidR="001C6F8C">
        <w:instrText xml:space="preserve"> \* MERGEFORMAT </w:instrText>
      </w:r>
      <w:r>
        <w:fldChar w:fldCharType="separate"/>
      </w:r>
      <w:r w:rsidR="00CD7A12">
        <w:t>10</w:t>
      </w:r>
      <w:r>
        <w:fldChar w:fldCharType="end"/>
      </w:r>
      <w:r>
        <w:t xml:space="preserve"> tejto Zmluvy; a</w:t>
      </w:r>
    </w:p>
    <w:p w14:paraId="7470AC47" w14:textId="524EB840" w:rsidR="00C52E5A" w:rsidRDefault="00C52E5A" w:rsidP="001C6F8C">
      <w:pPr>
        <w:pStyle w:val="Heading5"/>
        <w:spacing w:line="276" w:lineRule="auto"/>
      </w:pPr>
      <w:r>
        <w:t>prípadne iné informácie na ktorých sa strany dohodnú.</w:t>
      </w:r>
    </w:p>
    <w:p w14:paraId="253ECD7F" w14:textId="546922F6" w:rsidR="00B27CE6" w:rsidRDefault="00B27CE6" w:rsidP="001C6F8C">
      <w:pPr>
        <w:pStyle w:val="Heading4"/>
        <w:spacing w:line="276" w:lineRule="auto"/>
      </w:pPr>
      <w:bookmarkStart w:id="60" w:name="_Ref214536808"/>
      <w:r>
        <w:t>V prípade, ak Odberné miesto bude spĺňať technické a právne podmienky na jeho pripojenie do distribučnej sústavy</w:t>
      </w:r>
      <w:r w:rsidR="004C5851">
        <w:t xml:space="preserve"> alebo v prípade zániku Odberného miesta,</w:t>
      </w:r>
      <w:r>
        <w:t xml:space="preserve"> Objednávateľ</w:t>
      </w:r>
      <w:r w:rsidR="004C5851">
        <w:t xml:space="preserve"> vyzve Dodávateľa na formálnu úpravu tejto Zmluvy a Dodávateľ sa zaväzuje, že najneskôr do 15 dní od doručenia výzvy Objednávateľa uzatvorí s Objednávateľom dodatok k tejto Zmluve, v dôsledku ktorého (podľa okolností) vznikne právo Odberateľa na nový odber elektriny z Odberného miesta podľa oznámenia o zmene v rozsahu Odberných miest alebo zanikne povinný odber elektriny zo zrušeného Odberného miesta podľa oznámenia o zmene v rozsahu Odberných miest. Podstatnými náležitosťami tohto dodatku budú údaje v rozsahu bodu </w:t>
      </w:r>
      <w:r w:rsidR="004C5851">
        <w:fldChar w:fldCharType="begin"/>
      </w:r>
      <w:r w:rsidR="004C5851">
        <w:instrText xml:space="preserve"> REF _Ref214380607 \w \h </w:instrText>
      </w:r>
      <w:r w:rsidR="001C6F8C">
        <w:instrText xml:space="preserve"> \* MERGEFORMAT </w:instrText>
      </w:r>
      <w:r w:rsidR="004C5851">
        <w:fldChar w:fldCharType="separate"/>
      </w:r>
      <w:r w:rsidR="00CD7A12">
        <w:t>13.1(c)</w:t>
      </w:r>
      <w:r w:rsidR="004C5851">
        <w:fldChar w:fldCharType="end"/>
      </w:r>
      <w:r w:rsidR="004C5851">
        <w:t xml:space="preserve"> tejto Zmluvy. Obsah podstatných náležitostí dodatku určí Objednávateľ jednostranne, pokiaľ budú v súlade (nebudú odporovať) tejto Zmluve.</w:t>
      </w:r>
      <w:bookmarkEnd w:id="60"/>
    </w:p>
    <w:p w14:paraId="61C4DA39" w14:textId="689FC7F2" w:rsidR="00C52E5A" w:rsidRPr="004C5851" w:rsidRDefault="00C52E5A" w:rsidP="001C6F8C">
      <w:pPr>
        <w:pStyle w:val="Heading2"/>
        <w:spacing w:line="276" w:lineRule="auto"/>
      </w:pPr>
      <w:r>
        <w:t>V súvislosti so zmenou rozsahu Odberných miest podľa tohto bodu</w:t>
      </w:r>
      <w:r w:rsidR="00B57A6D">
        <w:t xml:space="preserve"> Odberateľ</w:t>
      </w:r>
      <w:r>
        <w:t>ovi ani Objednávateľovi</w:t>
      </w:r>
      <w:r w:rsidR="00B57A6D">
        <w:t xml:space="preserve"> </w:t>
      </w:r>
      <w:r>
        <w:t xml:space="preserve">nevznikne povinnosť žiadnych ďalších úhrad, kompenzácií, sankcií ani iných platieb </w:t>
      </w:r>
      <w:r w:rsidRPr="004C5851">
        <w:t>ako sú platby za odber elektriny.</w:t>
      </w:r>
      <w:r w:rsidR="00B57A6D" w:rsidRPr="004C5851">
        <w:t xml:space="preserve"> </w:t>
      </w:r>
    </w:p>
    <w:p w14:paraId="0F298A74" w14:textId="66341F8B" w:rsidR="00B57A6D" w:rsidRPr="00CD7A12" w:rsidRDefault="004C5851" w:rsidP="001C6F8C">
      <w:pPr>
        <w:pStyle w:val="Heading2"/>
        <w:spacing w:line="276" w:lineRule="auto"/>
      </w:pPr>
      <w:bookmarkStart w:id="61" w:name="_Ref214536815"/>
      <w:r w:rsidRPr="004C5851">
        <w:t xml:space="preserve">Po zmene tejto Zmluvy postupom podľa bodu </w:t>
      </w:r>
      <w:r w:rsidRPr="004C5851">
        <w:fldChar w:fldCharType="begin"/>
      </w:r>
      <w:r w:rsidRPr="004C5851">
        <w:instrText xml:space="preserve"> REF _Ref214380688 \w \h </w:instrText>
      </w:r>
      <w:r>
        <w:instrText xml:space="preserve"> \* MERGEFORMAT </w:instrText>
      </w:r>
      <w:r w:rsidRPr="004C5851">
        <w:fldChar w:fldCharType="separate"/>
      </w:r>
      <w:r w:rsidR="00CD7A12">
        <w:t>13.1</w:t>
      </w:r>
      <w:r w:rsidRPr="004C5851">
        <w:fldChar w:fldCharType="end"/>
      </w:r>
      <w:r w:rsidRPr="004C5851">
        <w:t xml:space="preserve"> tejto Zmluvy sa </w:t>
      </w:r>
      <w:r w:rsidR="00B57A6D" w:rsidRPr="004C5851">
        <w:t>Dodávateľ zaväzuje, že</w:t>
      </w:r>
      <w:r w:rsidR="7583E9ED" w:rsidRPr="004C5851">
        <w:t>:</w:t>
      </w:r>
      <w:bookmarkEnd w:id="61"/>
    </w:p>
    <w:p w14:paraId="11446876" w14:textId="6351F3D3" w:rsidR="004C5851" w:rsidRPr="004C5851" w:rsidRDefault="00B57A6D" w:rsidP="001C6F8C">
      <w:pPr>
        <w:pStyle w:val="Heading4"/>
        <w:spacing w:line="276" w:lineRule="auto"/>
      </w:pPr>
      <w:r w:rsidRPr="004C5851">
        <w:t>n</w:t>
      </w:r>
      <w:r w:rsidR="00C52E5A" w:rsidRPr="004C5851">
        <w:t xml:space="preserve">ajneskôr k dátumu vzniku alebo zrušenia Odberného miesta </w:t>
      </w:r>
      <w:r w:rsidRPr="004C5851">
        <w:t xml:space="preserve">zabezpečí všetky potrebné náležitosti s prihlásením alebo zrušením </w:t>
      </w:r>
      <w:r w:rsidR="00C52E5A" w:rsidRPr="004C5851">
        <w:t>Odberného miesta</w:t>
      </w:r>
      <w:r w:rsidR="004C5851" w:rsidRPr="004C5851">
        <w:t>;</w:t>
      </w:r>
    </w:p>
    <w:p w14:paraId="0E855044" w14:textId="575115C8" w:rsidR="00B57A6D" w:rsidRPr="004C5851" w:rsidRDefault="004C5851" w:rsidP="001C6F8C">
      <w:pPr>
        <w:pStyle w:val="Heading4"/>
        <w:spacing w:line="276" w:lineRule="auto"/>
      </w:pPr>
      <w:r w:rsidRPr="004C5851">
        <w:t>V prípade vzniku nového Odberného miesta zabezpečí dodávku elektriny a súvisiacich služieb v súlade s podmienkami tejto Zmluvy pre nové Odberné miesto;</w:t>
      </w:r>
    </w:p>
    <w:p w14:paraId="3E999528" w14:textId="0A051E56" w:rsidR="00B27CE6" w:rsidRPr="00CD7A12" w:rsidRDefault="004C5851" w:rsidP="001C6F8C">
      <w:pPr>
        <w:pStyle w:val="Heading2"/>
        <w:spacing w:line="276" w:lineRule="auto"/>
      </w:pPr>
      <w:r w:rsidRPr="004C5851">
        <w:t xml:space="preserve">Všetci Odberatelia sú povinní v prípade zmeny existujúcich Odberných miest z jedného Odberateľa na iného Odberateľa o tejto skutočnosti vopred informovať Objednávateľa.   </w:t>
      </w:r>
    </w:p>
    <w:p w14:paraId="1223D4B5" w14:textId="303391A7" w:rsidR="00AC56BB" w:rsidRPr="004C5851" w:rsidRDefault="00AC56BB" w:rsidP="001C6F8C">
      <w:pPr>
        <w:pStyle w:val="Heading1"/>
        <w:keepNext w:val="0"/>
        <w:keepLines w:val="0"/>
        <w:spacing w:after="360" w:line="276" w:lineRule="auto"/>
      </w:pPr>
      <w:r w:rsidRPr="004C5851">
        <w:t>Odškodnenie a sankcie</w:t>
      </w:r>
    </w:p>
    <w:p w14:paraId="19606012" w14:textId="017B781E" w:rsidR="00AC56BB" w:rsidRPr="004C5851" w:rsidRDefault="00AC56BB" w:rsidP="001C6F8C">
      <w:pPr>
        <w:pStyle w:val="Heading2"/>
        <w:spacing w:line="276" w:lineRule="auto"/>
      </w:pPr>
      <w:r w:rsidRPr="004C5851">
        <w:t xml:space="preserve">Ak Zmluvná strana poruší akúkoľvek svoju povinnosť, zaväzuje sa druhej Zmluvnej strane nahradiť škodu, </w:t>
      </w:r>
      <w:r w:rsidR="006E12BA" w:rsidRPr="004C5851">
        <w:t xml:space="preserve">ktorá </w:t>
      </w:r>
      <w:r w:rsidRPr="004C5851">
        <w:t xml:space="preserve">druhej Zmluvnej strane </w:t>
      </w:r>
      <w:r w:rsidR="006E12BA" w:rsidRPr="004C5851">
        <w:t xml:space="preserve">vznikne </w:t>
      </w:r>
      <w:r w:rsidRPr="004C5851">
        <w:t xml:space="preserve">v súvislosti a/alebo v dôsledku porušenia povinnosti porušujúcej Zmluvnej strany v súlade s ustanoveniami § 373 </w:t>
      </w:r>
      <w:r w:rsidR="00734D0F" w:rsidRPr="004C5851">
        <w:br/>
      </w:r>
      <w:r w:rsidRPr="004C5851">
        <w:t>a nasl. Obchodného zákonníka.</w:t>
      </w:r>
    </w:p>
    <w:p w14:paraId="6B74DA23" w14:textId="12473D5D" w:rsidR="00AC56BB" w:rsidRPr="004C5851" w:rsidRDefault="00AC56BB" w:rsidP="001C6F8C">
      <w:pPr>
        <w:pStyle w:val="Heading2"/>
        <w:spacing w:line="276" w:lineRule="auto"/>
      </w:pPr>
      <w:bookmarkStart w:id="62" w:name="_Ref511804496"/>
      <w:r w:rsidRPr="004C5851">
        <w:t>Sankcie uložené príslušným orgánom z dôvodu nedodržiavania Právnych predpisov Dodávateľom pri plnení tejto Zmluvy / Zmluvy o združenej dodávke elektriny znáša Dodávateľ v plnom rozsahu. Avšak, ak bude príslušným orgánom uložená pokuta v dôsledku porušenia povinnosti Dodávateľa priamo Odberateľovi, je Dodávateľ povinný nahradiť Odberateľovi sumu uloženej pokuty v plnom rozsahu</w:t>
      </w:r>
      <w:r w:rsidR="008F1ECB" w:rsidRPr="004C5851">
        <w:t xml:space="preserve"> a to do 3 dní odo dňa oznámenia Odberateľa o uložení takejto pokuty Dodávateľovi</w:t>
      </w:r>
      <w:r w:rsidRPr="004C5851">
        <w:t xml:space="preserve">; tým nie je dotknutý nárok </w:t>
      </w:r>
      <w:r w:rsidR="000A5397" w:rsidRPr="004C5851">
        <w:t>Odberateľa</w:t>
      </w:r>
      <w:r w:rsidR="00734D0F" w:rsidRPr="004C5851">
        <w:br/>
      </w:r>
      <w:r w:rsidRPr="004C5851">
        <w:t xml:space="preserve">na zaplatenie prípadnej zmluvnej pokuty alebo nárok na náhradu inej škody spôsobenej v dôsledku a/alebo v súvislosti s udelením pokuty </w:t>
      </w:r>
      <w:r w:rsidR="000A5397" w:rsidRPr="004C5851">
        <w:t>voči Dodávateľovi</w:t>
      </w:r>
      <w:r w:rsidRPr="004C5851">
        <w:t>.</w:t>
      </w:r>
      <w:bookmarkEnd w:id="62"/>
    </w:p>
    <w:p w14:paraId="7C70D8F1" w14:textId="05AC4E8A" w:rsidR="00AC56BB" w:rsidRPr="004C5851" w:rsidRDefault="00AC56BB" w:rsidP="001C6F8C">
      <w:pPr>
        <w:pStyle w:val="Heading2"/>
        <w:spacing w:line="276" w:lineRule="auto"/>
      </w:pPr>
      <w:r w:rsidRPr="004C5851">
        <w:t>Odberateľ má právo domáhať sa popri zmluvnej pokute, na ktorú má nárok podľa príslušných ustanovení tejto Zmluvy / Zmluvy o združenej dodávke elektriny, od Dodávateľ</w:t>
      </w:r>
      <w:r w:rsidR="008F1ECB" w:rsidRPr="004C5851">
        <w:t>a</w:t>
      </w:r>
      <w:r w:rsidRPr="004C5851">
        <w:t xml:space="preserve"> v plnom rozsahu náhrady škody spôsobenej porušením povinnosti, na ktorú sa takáto zmluvná pokuta</w:t>
      </w:r>
      <w:r w:rsidR="000F07D5" w:rsidRPr="004C5851">
        <w:t xml:space="preserve"> vzťahuje</w:t>
      </w:r>
      <w:r w:rsidRPr="004C5851">
        <w:t>.</w:t>
      </w:r>
    </w:p>
    <w:p w14:paraId="48DEE988" w14:textId="6B73170A" w:rsidR="000F07D5" w:rsidRPr="004C5851" w:rsidRDefault="000F07D5" w:rsidP="001C6F8C">
      <w:pPr>
        <w:pStyle w:val="Heading2"/>
        <w:spacing w:line="276" w:lineRule="auto"/>
      </w:pPr>
      <w:r w:rsidRPr="004C5851">
        <w:t>V prípade, ak Zmluvná strana neuhradí včas svoj peňažný záväzok podľa tejto Zmluvy,</w:t>
      </w:r>
      <w:r w:rsidR="00734D0F" w:rsidRPr="004C5851">
        <w:br/>
      </w:r>
      <w:r w:rsidRPr="004C5851">
        <w:t>je druhá Zmluvná strana od prvého dňa omeškania oprávnená požadovať od Zmluvnej strany v omeškaní úrok z omeškania vo výške 5 % p. a. z dlžnej sumy až do zaplatenia celej dlžnej sumy.</w:t>
      </w:r>
    </w:p>
    <w:p w14:paraId="0EE58656" w14:textId="7154205D" w:rsidR="00052CA2" w:rsidRPr="004C5851" w:rsidRDefault="00052CA2" w:rsidP="001C6F8C">
      <w:pPr>
        <w:pStyle w:val="Heading2"/>
        <w:spacing w:line="276" w:lineRule="auto"/>
      </w:pPr>
      <w:bookmarkStart w:id="63" w:name="_Ref514750068"/>
      <w:r w:rsidRPr="004C5851">
        <w:t>V prípade, že nastane niektorá z nižšie uvedených okolností má Odberateľ na základe faktúry nárok požadovať od Dodávateľa zaplatenie a Dodávateľ je v prípade uplatnenia takého nároku zo strany Odberateľa povinný Odberateľovi zaplatiť nasledovné zmluvné pokuty</w:t>
      </w:r>
      <w:r w:rsidR="00734D0F" w:rsidRPr="004C5851">
        <w:br/>
      </w:r>
      <w:r w:rsidRPr="004C5851">
        <w:t>(pre vylúčenie pochybností, pre každý prípad, kedy nastane akákoľvek z nižšie uvedených okolností, t. j. kedykoľvek aj opakovane):</w:t>
      </w:r>
      <w:bookmarkEnd w:id="63"/>
    </w:p>
    <w:p w14:paraId="71753213" w14:textId="70B54A77" w:rsidR="00911BBA" w:rsidRPr="004C5851" w:rsidRDefault="005959F7" w:rsidP="001C6F8C">
      <w:pPr>
        <w:pStyle w:val="Heading4"/>
        <w:spacing w:line="276" w:lineRule="auto"/>
      </w:pPr>
      <w:r>
        <w:t>v</w:t>
      </w:r>
      <w:r w:rsidRPr="004C5851">
        <w:t> </w:t>
      </w:r>
      <w:r w:rsidR="00911BBA" w:rsidRPr="004C5851">
        <w:t xml:space="preserve">prípade, ak Dodávateľ na základe výzvy Odberateľa s Odberateľom neuzavrie </w:t>
      </w:r>
      <w:r w:rsidRPr="004C5851">
        <w:t xml:space="preserve">v súlade s podmienkami tejto Zmluvy </w:t>
      </w:r>
      <w:r w:rsidR="00911BBA" w:rsidRPr="004C5851">
        <w:t xml:space="preserve">Zmluvu o združenej dodávke elektriny v lehote podľa bodu </w:t>
      </w:r>
      <w:r w:rsidR="00911BBA" w:rsidRPr="004C5851">
        <w:fldChar w:fldCharType="begin"/>
      </w:r>
      <w:r w:rsidR="00911BBA" w:rsidRPr="004C5851">
        <w:instrText xml:space="preserve"> REF _Ref154057675 \r \h  \* MERGEFORMAT </w:instrText>
      </w:r>
      <w:r w:rsidR="00911BBA" w:rsidRPr="004C5851">
        <w:fldChar w:fldCharType="separate"/>
      </w:r>
      <w:r w:rsidR="00CD7A12">
        <w:t>6.2</w:t>
      </w:r>
      <w:r w:rsidR="00911BBA" w:rsidRPr="004C5851">
        <w:fldChar w:fldCharType="end"/>
      </w:r>
      <w:r w:rsidR="00911BBA" w:rsidRPr="004C5851">
        <w:t xml:space="preserve"> Zmluvy, má tento Odberateľ nárok na zaplatenie zmluvnej pokuty vo výške</w:t>
      </w:r>
      <w:r w:rsidR="00090D12">
        <w:t xml:space="preserve"> </w:t>
      </w:r>
      <w:r w:rsidR="00CC61EB" w:rsidRPr="004C5851">
        <w:t>100</w:t>
      </w:r>
      <w:r w:rsidR="00911BBA" w:rsidRPr="004C5851">
        <w:t>,-</w:t>
      </w:r>
      <w:r w:rsidR="008B3255" w:rsidRPr="004C5851">
        <w:t xml:space="preserve"> </w:t>
      </w:r>
      <w:r w:rsidR="00911BBA" w:rsidRPr="004C5851">
        <w:t>EUR za každý</w:t>
      </w:r>
      <w:r w:rsidR="00090D12">
        <w:t xml:space="preserve"> </w:t>
      </w:r>
      <w:r w:rsidR="00911BBA" w:rsidRPr="004C5851">
        <w:t>aj začatý deň omeškania</w:t>
      </w:r>
      <w:r>
        <w:t xml:space="preserve"> za každé také porušenie</w:t>
      </w:r>
      <w:r w:rsidR="00911BBA" w:rsidRPr="004C5851">
        <w:t>;</w:t>
      </w:r>
    </w:p>
    <w:p w14:paraId="55F49601" w14:textId="00632B9E" w:rsidR="00D77D06" w:rsidRPr="004C5851" w:rsidRDefault="00DA5F2E" w:rsidP="001C6F8C">
      <w:pPr>
        <w:pStyle w:val="Heading4"/>
        <w:spacing w:line="276" w:lineRule="auto"/>
      </w:pPr>
      <w:bookmarkStart w:id="64" w:name="_Hlk173165375"/>
      <w:r w:rsidRPr="004C5851">
        <w:t>v</w:t>
      </w:r>
      <w:r w:rsidR="008B3255" w:rsidRPr="004C5851">
        <w:t xml:space="preserve"> prípade, ak nastane akákoľvek udalosť, ktorá oprávňuje </w:t>
      </w:r>
      <w:r w:rsidR="002B4B93" w:rsidRPr="004C5851">
        <w:t xml:space="preserve">Objednávateľa </w:t>
      </w:r>
      <w:r w:rsidR="008B3255" w:rsidRPr="004C5851">
        <w:t xml:space="preserve">odstúpiť od tejto Zmluvy, má </w:t>
      </w:r>
      <w:r w:rsidR="002B4B93" w:rsidRPr="004C5851">
        <w:t xml:space="preserve">Objednávateľ </w:t>
      </w:r>
      <w:r w:rsidR="008B3255" w:rsidRPr="004C5851">
        <w:t xml:space="preserve">nárok na zaplatenie zmluvnej pokuty vo výške </w:t>
      </w:r>
      <w:r w:rsidR="00DD642F" w:rsidRPr="004C5851">
        <w:t xml:space="preserve">50 </w:t>
      </w:r>
      <w:r w:rsidR="00EE47B3" w:rsidRPr="004C5851">
        <w:t>000</w:t>
      </w:r>
      <w:r w:rsidR="008B3255" w:rsidRPr="004C5851">
        <w:t>,- EUR</w:t>
      </w:r>
      <w:r w:rsidR="00D77D06" w:rsidRPr="004C5851">
        <w:t>;</w:t>
      </w:r>
    </w:p>
    <w:bookmarkEnd w:id="64"/>
    <w:p w14:paraId="58636A80" w14:textId="10831686" w:rsidR="00AB4889" w:rsidRPr="004C5851" w:rsidRDefault="00AB4889" w:rsidP="001C6F8C">
      <w:pPr>
        <w:pStyle w:val="Heading4"/>
        <w:spacing w:line="276" w:lineRule="auto"/>
      </w:pPr>
      <w:r w:rsidRPr="004C5851">
        <w:t xml:space="preserve">v prípade, ak Dodávateľ zadá určitú časť plnenia tejto Zmluvy Subdodávateľovi v rozpore s postupom podľa bodu </w:t>
      </w:r>
      <w:r w:rsidRPr="004C5851">
        <w:fldChar w:fldCharType="begin"/>
      </w:r>
      <w:r w:rsidRPr="004C5851">
        <w:instrText xml:space="preserve"> REF _Ref91064340 \r \h  \* MERGEFORMAT </w:instrText>
      </w:r>
      <w:r w:rsidRPr="004C5851">
        <w:fldChar w:fldCharType="separate"/>
      </w:r>
      <w:r w:rsidR="00CD7A12">
        <w:t>20</w:t>
      </w:r>
      <w:r w:rsidRPr="004C5851">
        <w:fldChar w:fldCharType="end"/>
      </w:r>
      <w:r w:rsidRPr="004C5851">
        <w:t xml:space="preserve"> tejto Zmluvy má </w:t>
      </w:r>
      <w:r w:rsidR="002B4B93" w:rsidRPr="004C5851">
        <w:t xml:space="preserve">Objednávateľ </w:t>
      </w:r>
      <w:r w:rsidRPr="004C5851">
        <w:t xml:space="preserve">nárok na zaplatenie zmluvnej pokuty vo výške </w:t>
      </w:r>
      <w:r w:rsidR="00EE47B3" w:rsidRPr="004C5851">
        <w:t>5 000</w:t>
      </w:r>
      <w:r w:rsidRPr="004C5851">
        <w:t>,- EUR;</w:t>
      </w:r>
    </w:p>
    <w:p w14:paraId="684B6C2E" w14:textId="5D252360" w:rsidR="00C803B9" w:rsidRPr="004C5851" w:rsidRDefault="00C803B9" w:rsidP="001C6F8C">
      <w:pPr>
        <w:pStyle w:val="Heading4"/>
        <w:spacing w:line="276" w:lineRule="auto"/>
      </w:pPr>
      <w:bookmarkStart w:id="65" w:name="_Hlk160194644"/>
      <w:r w:rsidRPr="004C5851">
        <w:t xml:space="preserve">v prípade ak Dodávateľ nesplní ktorúkoľvek povinnosť podľa bodu </w:t>
      </w:r>
      <w:r w:rsidRPr="004C5851">
        <w:fldChar w:fldCharType="begin"/>
      </w:r>
      <w:r w:rsidRPr="004C5851">
        <w:instrText xml:space="preserve"> REF _Ref160193956 \r \h </w:instrText>
      </w:r>
      <w:r w:rsidR="007520AF" w:rsidRPr="004C5851">
        <w:instrText xml:space="preserve"> \* MERGEFORMAT </w:instrText>
      </w:r>
      <w:r w:rsidRPr="004C5851">
        <w:fldChar w:fldCharType="separate"/>
      </w:r>
      <w:r w:rsidR="00CD7A12">
        <w:t>17</w:t>
      </w:r>
      <w:r w:rsidRPr="004C5851">
        <w:fldChar w:fldCharType="end"/>
      </w:r>
      <w:r w:rsidRPr="004C5851">
        <w:t xml:space="preserve"> </w:t>
      </w:r>
      <w:r w:rsidR="003F1BDE" w:rsidRPr="004C5851">
        <w:t xml:space="preserve">alebo </w:t>
      </w:r>
      <w:r w:rsidR="003F1BDE" w:rsidRPr="004C5851">
        <w:fldChar w:fldCharType="begin"/>
      </w:r>
      <w:r w:rsidR="003F1BDE" w:rsidRPr="004C5851">
        <w:instrText xml:space="preserve"> REF _Ref211863337 \r \h </w:instrText>
      </w:r>
      <w:r w:rsidR="007520AF" w:rsidRPr="004C5851">
        <w:instrText xml:space="preserve"> \* MERGEFORMAT </w:instrText>
      </w:r>
      <w:r w:rsidR="003F1BDE" w:rsidRPr="004C5851">
        <w:fldChar w:fldCharType="separate"/>
      </w:r>
      <w:r w:rsidR="00CD7A12">
        <w:t>18</w:t>
      </w:r>
      <w:r w:rsidR="003F1BDE" w:rsidRPr="004C5851">
        <w:fldChar w:fldCharType="end"/>
      </w:r>
      <w:r w:rsidR="003F1BDE" w:rsidRPr="004C5851">
        <w:t xml:space="preserve"> </w:t>
      </w:r>
      <w:r w:rsidRPr="004C5851">
        <w:t xml:space="preserve">tejto Zmluvy má </w:t>
      </w:r>
      <w:r w:rsidR="002B4B93" w:rsidRPr="004C5851">
        <w:t xml:space="preserve">Objednávateľ </w:t>
      </w:r>
      <w:r w:rsidRPr="004C5851">
        <w:t xml:space="preserve">nárok na zaplatenie zmluvnej pokuty vo výške </w:t>
      </w:r>
      <w:r w:rsidR="008504C2" w:rsidRPr="004C5851">
        <w:t>10</w:t>
      </w:r>
      <w:r w:rsidR="00795B03" w:rsidRPr="004C5851">
        <w:t>0</w:t>
      </w:r>
      <w:r w:rsidRPr="004C5851">
        <w:t>,- EUR za každý aj začatý deň omeškania</w:t>
      </w:r>
      <w:bookmarkEnd w:id="65"/>
      <w:r w:rsidR="00927D32" w:rsidRPr="004C5851">
        <w:t>.</w:t>
      </w:r>
    </w:p>
    <w:p w14:paraId="3A756866" w14:textId="538247FE" w:rsidR="00DD642F" w:rsidRPr="003A6B8F" w:rsidRDefault="00DD642F" w:rsidP="001C6F8C">
      <w:pPr>
        <w:pStyle w:val="Heading2"/>
        <w:spacing w:line="276" w:lineRule="auto"/>
      </w:pPr>
      <w:r w:rsidRPr="004C5851">
        <w:t>Zaplatenie zmluvnej pokuty nezbavuje Dodávateľa povinnosti splniť svoj záväzok. Zaplatenie</w:t>
      </w:r>
      <w:r>
        <w:t xml:space="preserve"> zmluvnej pokuty nezbavuje Dodávateľa zodpovednosti za náhradu škody v plnej výške.</w:t>
      </w:r>
    </w:p>
    <w:p w14:paraId="2A98DBF8" w14:textId="2EFADB6D" w:rsidR="00610D0F" w:rsidRPr="003A6B8F" w:rsidRDefault="00610D0F" w:rsidP="001C6F8C">
      <w:pPr>
        <w:pStyle w:val="Heading1"/>
        <w:keepNext w:val="0"/>
        <w:keepLines w:val="0"/>
        <w:spacing w:after="360" w:line="276" w:lineRule="auto"/>
      </w:pPr>
      <w:bookmarkStart w:id="66" w:name="_Ref214381366"/>
      <w:bookmarkStart w:id="67" w:name="_Hlk211935243"/>
      <w:r w:rsidRPr="003A6B8F">
        <w:t xml:space="preserve">Zodpovednosť za </w:t>
      </w:r>
      <w:r w:rsidR="0067172C">
        <w:t>rozsah odberu</w:t>
      </w:r>
      <w:bookmarkEnd w:id="66"/>
    </w:p>
    <w:p w14:paraId="50322E33" w14:textId="1F513226" w:rsidR="0067172C" w:rsidRDefault="00CC1857" w:rsidP="001C6F8C">
      <w:pPr>
        <w:pStyle w:val="Heading2"/>
        <w:spacing w:line="276" w:lineRule="auto"/>
      </w:pPr>
      <w:r>
        <w:t>Objednávateľ</w:t>
      </w:r>
      <w:r w:rsidR="687FD2BC">
        <w:t xml:space="preserve"> preberá zodpovednosť za </w:t>
      </w:r>
      <w:r w:rsidR="0067172C">
        <w:t>rozsah</w:t>
      </w:r>
      <w:r w:rsidR="687FD2BC">
        <w:t xml:space="preserve"> odberu elektriny Objednávateľa a všetkých Odberateľov na základe tejto Zmluvy v rozsahu +- 10 % </w:t>
      </w:r>
      <w:r w:rsidR="0067172C">
        <w:t>p</w:t>
      </w:r>
      <w:r w:rsidR="687FD2BC">
        <w:t>redpokladaného odberu</w:t>
      </w:r>
      <w:r w:rsidR="0067172C">
        <w:t xml:space="preserve"> za </w:t>
      </w:r>
      <w:r>
        <w:t xml:space="preserve">rozhodné obdobie, ktorým je </w:t>
      </w:r>
      <w:r w:rsidR="00CD7A12">
        <w:t>obdobie 12 mesiacov odo dňa začatia dodávky elektriny do prvého Odberného miesta</w:t>
      </w:r>
      <w:r w:rsidRPr="00CC1857">
        <w:t xml:space="preserve"> </w:t>
      </w:r>
      <w:r>
        <w:t>(ďalej aj ako „</w:t>
      </w:r>
      <w:r w:rsidRPr="00CD7A12">
        <w:rPr>
          <w:b/>
          <w:bCs/>
        </w:rPr>
        <w:t>Rozhodné obdobie</w:t>
      </w:r>
      <w:r>
        <w:t>“)</w:t>
      </w:r>
      <w:r w:rsidR="00EE2561" w:rsidRPr="00CC1857">
        <w:t>.</w:t>
      </w:r>
      <w:r w:rsidR="00EE2561">
        <w:t xml:space="preserve"> </w:t>
      </w:r>
      <w:r w:rsidR="00CD7A12">
        <w:t>V prípade uplatnenia Opcie podľa tejto Zmluvy na iné obdobie ako 12 mesiacov, môže byť Rozhodným obdobím aj obdobie 6 mesiacov. V takom prípade sa pre účely bodu 15.3 a 15.4 za Rozhodné obdobie bude považovať skrátené Rozhodné obdobie.</w:t>
      </w:r>
    </w:p>
    <w:p w14:paraId="0C6E9ADF" w14:textId="606F2CB4" w:rsidR="00CD7A12" w:rsidRDefault="0067172C" w:rsidP="001C6F8C">
      <w:pPr>
        <w:pStyle w:val="Heading2"/>
        <w:spacing w:line="276" w:lineRule="auto"/>
      </w:pPr>
      <w:r>
        <w:t xml:space="preserve">Predpokladaný odber elektriny podľa tejto Zmluvy je </w:t>
      </w:r>
      <w:r w:rsidR="00A0177A" w:rsidRPr="00882A24">
        <w:rPr>
          <w:b/>
          <w:bCs/>
        </w:rPr>
        <w:t>7 055</w:t>
      </w:r>
      <w:r w:rsidRPr="00882D13">
        <w:rPr>
          <w:b/>
          <w:bCs/>
        </w:rPr>
        <w:t xml:space="preserve"> </w:t>
      </w:r>
      <w:r>
        <w:rPr>
          <w:b/>
          <w:bCs/>
        </w:rPr>
        <w:t xml:space="preserve">MWh </w:t>
      </w:r>
      <w:r w:rsidR="00CC1857" w:rsidRPr="00CD7A12">
        <w:t>za Rozhodné obdobie</w:t>
      </w:r>
      <w:r w:rsidR="00CC1857">
        <w:rPr>
          <w:b/>
          <w:bCs/>
        </w:rPr>
        <w:t xml:space="preserve"> </w:t>
      </w:r>
      <w:r w:rsidR="00CD7A12" w:rsidRPr="00CD7A12">
        <w:t xml:space="preserve">12 mesiacov </w:t>
      </w:r>
      <w:r>
        <w:t>(ďalej aj ako „</w:t>
      </w:r>
      <w:r w:rsidRPr="00CD7A12">
        <w:rPr>
          <w:b/>
          <w:bCs/>
        </w:rPr>
        <w:t>Predpokladaný odber</w:t>
      </w:r>
      <w:r>
        <w:t>“)</w:t>
      </w:r>
      <w:r>
        <w:rPr>
          <w:b/>
          <w:bCs/>
        </w:rPr>
        <w:t>.</w:t>
      </w:r>
      <w:r w:rsidR="00CD7A12">
        <w:rPr>
          <w:b/>
          <w:bCs/>
        </w:rPr>
        <w:t xml:space="preserve"> </w:t>
      </w:r>
      <w:r w:rsidR="00CD7A12" w:rsidRPr="006C177D">
        <w:t xml:space="preserve">V prípade </w:t>
      </w:r>
      <w:r w:rsidR="00CD7A12">
        <w:t xml:space="preserve">skrátenia Rozhodného obdobia sa hodnota predpokladaného odberu pre účely výpočtov podľa tohto článku </w:t>
      </w:r>
      <w:r w:rsidR="00CD7A12">
        <w:fldChar w:fldCharType="begin"/>
      </w:r>
      <w:r w:rsidR="00CD7A12">
        <w:instrText xml:space="preserve"> REF _Ref214381366 \r \h </w:instrText>
      </w:r>
      <w:r w:rsidR="001C6F8C">
        <w:instrText xml:space="preserve"> \* MERGEFORMAT </w:instrText>
      </w:r>
      <w:r w:rsidR="00CD7A12">
        <w:fldChar w:fldCharType="separate"/>
      </w:r>
      <w:r w:rsidR="00CD7A12">
        <w:t>15</w:t>
      </w:r>
      <w:r w:rsidR="00CD7A12">
        <w:fldChar w:fldCharType="end"/>
      </w:r>
      <w:r w:rsidR="00CD7A12">
        <w:t xml:space="preserve"> vynásobí pomerom trvania skráteného Rozhodného obdobia k 12 mesiacom.</w:t>
      </w:r>
    </w:p>
    <w:p w14:paraId="2BAB2210" w14:textId="2412E077" w:rsidR="0067172C" w:rsidRDefault="0067172C" w:rsidP="001C6F8C">
      <w:pPr>
        <w:pStyle w:val="Heading2"/>
        <w:spacing w:line="276" w:lineRule="auto"/>
      </w:pPr>
      <w:r w:rsidRPr="00CD7A12">
        <w:t>Skutočný</w:t>
      </w:r>
      <w:r>
        <w:t xml:space="preserve"> odber pre</w:t>
      </w:r>
      <w:r w:rsidRPr="00CD7A12">
        <w:t xml:space="preserve"> účely </w:t>
      </w:r>
      <w:r>
        <w:t xml:space="preserve">tohto ustanovenia bodu </w:t>
      </w:r>
      <w:r>
        <w:fldChar w:fldCharType="begin"/>
      </w:r>
      <w:r>
        <w:instrText xml:space="preserve"> REF _Ref214381366 \w \h </w:instrText>
      </w:r>
      <w:r w:rsidR="001C6F8C">
        <w:instrText xml:space="preserve"> \* MERGEFORMAT </w:instrText>
      </w:r>
      <w:r>
        <w:fldChar w:fldCharType="separate"/>
      </w:r>
      <w:r w:rsidR="00CD7A12">
        <w:t>15</w:t>
      </w:r>
      <w:r>
        <w:fldChar w:fldCharType="end"/>
      </w:r>
      <w:r>
        <w:t xml:space="preserve"> Zmluvy je kumulatívny odber elektriny v MWh všetkých Odberných miest všetkých Odberateľov za </w:t>
      </w:r>
      <w:r w:rsidR="00CC1857">
        <w:t>Rozhodné obdobie</w:t>
      </w:r>
      <w:r>
        <w:t xml:space="preserve"> (ďalej aj ako „</w:t>
      </w:r>
      <w:r w:rsidRPr="00CD7A12">
        <w:rPr>
          <w:b/>
          <w:bCs/>
        </w:rPr>
        <w:t>Skutočný odber</w:t>
      </w:r>
      <w:r>
        <w:t xml:space="preserve">“). </w:t>
      </w:r>
      <w:r w:rsidR="00792743">
        <w:t>Hodnota Skutočného odberu sa navyšuje o (i) predpokladaný odber, ktorý nebol odobratý z dôvodov na strane Dodávateľa a (ii) predpokladaný odber, ktorý nebol zrealizovaný z dôvodu predčasného ukončenia tejto Zmluvy alebo ktorejkoľvek Zmluvy o združenej dodávke elektriny z dôvodov na strane Dodávateľa alebo Vyššej moci.</w:t>
      </w:r>
    </w:p>
    <w:p w14:paraId="5BADCD8E" w14:textId="1462E737" w:rsidR="005219E4" w:rsidRDefault="0067172C" w:rsidP="001C6F8C">
      <w:pPr>
        <w:pStyle w:val="Heading2"/>
        <w:spacing w:line="276" w:lineRule="auto"/>
      </w:pPr>
      <w:r>
        <w:t xml:space="preserve">V prípade, ak Skutočný odber </w:t>
      </w:r>
      <w:r w:rsidR="00CC1857">
        <w:t xml:space="preserve">za Rozhodné obdobie </w:t>
      </w:r>
      <w:r>
        <w:t xml:space="preserve">bude o viac ako 10 % vyšší alebo nižší ako Predpokladaný odber, Dodávateľ bude mať nárok na </w:t>
      </w:r>
      <w:r w:rsidR="004B5E9D">
        <w:t>zvýšenie ceny za skutočne odobrané množstvo elektriny</w:t>
      </w:r>
      <w:r>
        <w:t xml:space="preserve"> vypočítanej podľa </w:t>
      </w:r>
      <w:r w:rsidR="00CC1857">
        <w:t>nasledovných vzorcov:</w:t>
      </w:r>
    </w:p>
    <w:p w14:paraId="0CD147E0" w14:textId="03D24A08" w:rsidR="00CC1857" w:rsidRPr="00CC1857" w:rsidRDefault="00CC1857" w:rsidP="001C6F8C">
      <w:pPr>
        <w:pStyle w:val="Heading4"/>
        <w:spacing w:line="276" w:lineRule="auto"/>
      </w:pPr>
      <w:r>
        <w:t xml:space="preserve">V prípade ak Skutočný odber bude nižší ako 90 % Predpokladaného odberu, bude mať </w:t>
      </w:r>
      <w:del w:id="68" w:author="Tomas Uricek" w:date="2025-12-18T15:21:00Z" w16du:dateUtc="2025-12-18T14:21:00Z">
        <w:r w:rsidDel="00C45CE6">
          <w:delText xml:space="preserve">Zhotoviteľ </w:delText>
        </w:r>
      </w:del>
      <w:ins w:id="69" w:author="Tomas Uricek" w:date="2025-12-18T15:21:00Z" w16du:dateUtc="2025-12-18T14:21:00Z">
        <w:r w:rsidR="00C45CE6">
          <w:t>Dodávateľ</w:t>
        </w:r>
        <w:r w:rsidR="00C45CE6">
          <w:t xml:space="preserve"> </w:t>
        </w:r>
      </w:ins>
      <w:r>
        <w:t xml:space="preserve">nárok na </w:t>
      </w:r>
      <w:r w:rsidR="004B5E9D">
        <w:t xml:space="preserve">zvýšenie ceny za skutočne odobrané množstvo elektriny </w:t>
      </w:r>
      <w:r>
        <w:t>vypočítanej podľa nasledovného vzorca:</w:t>
      </w:r>
    </w:p>
    <w:bookmarkStart w:id="70" w:name="_Hlk82771580"/>
    <w:p w14:paraId="37662696" w14:textId="77777777" w:rsidR="00CC1857" w:rsidRPr="00665960" w:rsidRDefault="00C45CE6" w:rsidP="001C6F8C">
      <w:pPr>
        <w:pStyle w:val="BodyText2"/>
        <w:spacing w:line="276" w:lineRule="auto"/>
        <w:ind w:left="1440"/>
        <w:jc w:val="left"/>
        <w:rPr>
          <w:rFonts w:ascii="Arial" w:hAnsi="Arial" w:cs="Arial"/>
          <w:sz w:val="22"/>
          <w:szCs w:val="22"/>
        </w:rPr>
      </w:pPr>
      <m:oMath>
        <m:sSub>
          <m:sSubPr>
            <m:ctrlPr>
              <w:rPr>
                <w:rFonts w:ascii="Cambria Math" w:hAnsi="Arial" w:cs="Arial"/>
                <w:i/>
                <w:sz w:val="22"/>
                <w:szCs w:val="22"/>
              </w:rPr>
            </m:ctrlPr>
          </m:sSubPr>
          <m:e>
            <m:r>
              <w:rPr>
                <w:rFonts w:ascii="Cambria Math" w:hAnsi="Arial" w:cs="Arial"/>
                <w:sz w:val="22"/>
                <w:szCs w:val="22"/>
              </w:rPr>
              <m:t>C</m:t>
            </m:r>
          </m:e>
          <m:sub>
            <m:r>
              <w:rPr>
                <w:rFonts w:ascii="Cambria Math" w:hAnsi="Arial" w:cs="Arial"/>
                <w:sz w:val="22"/>
                <w:szCs w:val="22"/>
              </w:rPr>
              <m:t>z</m:t>
            </m:r>
          </m:sub>
        </m:sSub>
        <m:r>
          <w:rPr>
            <w:rFonts w:ascii="Cambria Math" w:hAnsi="Arial" w:cs="Arial"/>
            <w:sz w:val="22"/>
            <w:szCs w:val="22"/>
          </w:rPr>
          <m:t>=</m:t>
        </m:r>
        <m:f>
          <m:fPr>
            <m:ctrlPr>
              <w:rPr>
                <w:rFonts w:ascii="Cambria Math" w:hAnsi="Arial" w:cs="Arial"/>
                <w:i/>
                <w:sz w:val="22"/>
                <w:szCs w:val="22"/>
              </w:rPr>
            </m:ctrlPr>
          </m:fPr>
          <m:num>
            <m:r>
              <w:rPr>
                <w:rFonts w:ascii="Cambria Math" w:hAnsi="Arial" w:cs="Arial"/>
                <w:sz w:val="22"/>
                <w:szCs w:val="22"/>
              </w:rPr>
              <m:t>(MinO</m:t>
            </m:r>
            <m:r>
              <w:rPr>
                <w:rFonts w:ascii="Cambria Math" w:hAnsi="Arial" w:cs="Arial"/>
                <w:sz w:val="22"/>
                <w:szCs w:val="22"/>
              </w:rPr>
              <m:t>-</m:t>
            </m:r>
            <m:r>
              <w:rPr>
                <w:rFonts w:ascii="Cambria Math" w:hAnsi="Arial" w:cs="Arial"/>
                <w:sz w:val="22"/>
                <w:szCs w:val="22"/>
              </w:rPr>
              <m:t>SO)</m:t>
            </m:r>
            <m:r>
              <w:rPr>
                <w:rFonts w:ascii="Cambria Math" w:hAnsi="Cambria Math" w:cs="Arial"/>
                <w:sz w:val="22"/>
                <w:szCs w:val="22"/>
              </w:rPr>
              <m:t>×</m:t>
            </m:r>
            <m:r>
              <w:rPr>
                <w:rFonts w:ascii="Cambria Math" w:hAnsi="Arial" w:cs="Arial"/>
                <w:sz w:val="22"/>
                <w:szCs w:val="22"/>
              </w:rPr>
              <m:t>(C</m:t>
            </m:r>
            <m:r>
              <w:rPr>
                <w:rFonts w:ascii="Cambria Math" w:hAnsi="Cambria Math" w:cs="Arial"/>
                <w:sz w:val="22"/>
                <w:szCs w:val="22"/>
              </w:rPr>
              <m:t xml:space="preserve">- </m:t>
            </m:r>
            <m:r>
              <w:rPr>
                <w:rFonts w:ascii="Cambria Math" w:hAnsi="Arial" w:cs="Arial"/>
                <w:sz w:val="22"/>
                <w:szCs w:val="22"/>
              </w:rPr>
              <m:t>PO)</m:t>
            </m:r>
          </m:num>
          <m:den>
            <m:r>
              <w:rPr>
                <w:rFonts w:ascii="Cambria Math" w:hAnsi="Arial" w:cs="Arial"/>
                <w:sz w:val="22"/>
                <w:szCs w:val="22"/>
              </w:rPr>
              <m:t>SO</m:t>
            </m:r>
          </m:den>
        </m:f>
      </m:oMath>
      <w:r w:rsidR="00CC1857" w:rsidRPr="00665960">
        <w:rPr>
          <w:rFonts w:ascii="Arial" w:hAnsi="Arial" w:cs="Arial"/>
          <w:sz w:val="22"/>
          <w:szCs w:val="22"/>
        </w:rPr>
        <w:t xml:space="preserve">  </w:t>
      </w:r>
    </w:p>
    <w:bookmarkEnd w:id="70"/>
    <w:p w14:paraId="2457F71A" w14:textId="77777777" w:rsidR="00CC1857" w:rsidRPr="00CC1857" w:rsidRDefault="00CC1857" w:rsidP="001C6F8C">
      <w:pPr>
        <w:pStyle w:val="wText1"/>
        <w:spacing w:line="276" w:lineRule="auto"/>
      </w:pPr>
    </w:p>
    <w:p w14:paraId="1732734B" w14:textId="37DA1046" w:rsidR="005219E4" w:rsidRDefault="00CC1857" w:rsidP="001C6F8C">
      <w:pPr>
        <w:pStyle w:val="Heading2"/>
        <w:numPr>
          <w:ilvl w:val="0"/>
          <w:numId w:val="0"/>
        </w:numPr>
        <w:spacing w:line="276" w:lineRule="auto"/>
        <w:ind w:left="1418"/>
      </w:pPr>
      <w:r>
        <w:t xml:space="preserve">kde </w:t>
      </w:r>
    </w:p>
    <w:p w14:paraId="17613FAE" w14:textId="64969B79" w:rsidR="00CC1857" w:rsidRDefault="00CC1857" w:rsidP="001C6F8C">
      <w:pPr>
        <w:pStyle w:val="wText1"/>
        <w:spacing w:line="276" w:lineRule="auto"/>
        <w:ind w:left="1418"/>
      </w:pPr>
      <w:r>
        <w:t xml:space="preserve">Cz – </w:t>
      </w:r>
      <w:r w:rsidR="004B5E9D" w:rsidRPr="004B5E9D">
        <w:t>maximálne zvýšenie ceny za skutočne odobraté množstvo elektriny (EUR/MWh)</w:t>
      </w:r>
      <w:r>
        <w:t>.</w:t>
      </w:r>
    </w:p>
    <w:p w14:paraId="08D4C32A" w14:textId="4107D744" w:rsidR="00CC1857" w:rsidRDefault="00CC1857" w:rsidP="001C6F8C">
      <w:pPr>
        <w:pStyle w:val="wText1"/>
        <w:spacing w:line="276" w:lineRule="auto"/>
        <w:ind w:left="1418"/>
      </w:pPr>
      <w:r>
        <w:t>MinO – hodnota rovná 90 % Predpokladaného odberu elektriny v (MWh)</w:t>
      </w:r>
    </w:p>
    <w:p w14:paraId="654FEAA3" w14:textId="08FF0298" w:rsidR="00CC1857" w:rsidRDefault="00CC1857" w:rsidP="001C6F8C">
      <w:pPr>
        <w:pStyle w:val="wText1"/>
        <w:spacing w:line="276" w:lineRule="auto"/>
        <w:ind w:left="1418"/>
      </w:pPr>
      <w:r>
        <w:t>SO – Skutočný odber elektriny v (MWh)</w:t>
      </w:r>
    </w:p>
    <w:p w14:paraId="45E95AE3" w14:textId="69391F1B" w:rsidR="00CC1857" w:rsidRDefault="00CC1857" w:rsidP="001C6F8C">
      <w:pPr>
        <w:pStyle w:val="wText1"/>
        <w:spacing w:line="276" w:lineRule="auto"/>
        <w:ind w:left="1418"/>
      </w:pPr>
      <w:r>
        <w:t xml:space="preserve">C – aritmetický priemer cien </w:t>
      </w:r>
      <w:r w:rsidR="00792743">
        <w:t xml:space="preserve">elektriny </w:t>
      </w:r>
      <w:r>
        <w:t>podľa Prílohy</w:t>
      </w:r>
      <w:r w:rsidR="00792743">
        <w:t xml:space="preserve"> č. 2 tejto Zmluvy</w:t>
      </w:r>
      <w:r>
        <w:t xml:space="preserve"> (EUR/MWh)</w:t>
      </w:r>
    </w:p>
    <w:p w14:paraId="21F841C0" w14:textId="6F7E0B7B" w:rsidR="00CC1857" w:rsidRDefault="00CC1857" w:rsidP="001C6F8C">
      <w:pPr>
        <w:pStyle w:val="wText1"/>
        <w:spacing w:line="276" w:lineRule="auto"/>
        <w:ind w:left="1418"/>
      </w:pPr>
      <w:r>
        <w:t xml:space="preserve">PO – aritmetický priemer cien Index Offpeak za príslušné </w:t>
      </w:r>
      <w:r w:rsidR="00792743">
        <w:t>Rozhodné</w:t>
      </w:r>
      <w:r>
        <w:t xml:space="preserve"> obdobie. Index Offpeak je zverejnený na </w:t>
      </w:r>
      <w:hyperlink r:id="rId11" w:history="1">
        <w:r w:rsidR="00792743" w:rsidRPr="00D64F7E">
          <w:rPr>
            <w:rStyle w:val="Hyperlink"/>
          </w:rPr>
          <w:t>https://www.okte.sk/sk/kratkodoby-trh/zverejnenie-udajov/celkove-vysledky-dt</w:t>
        </w:r>
      </w:hyperlink>
      <w:r w:rsidR="00792743">
        <w:t>,</w:t>
      </w:r>
    </w:p>
    <w:p w14:paraId="3DD9904A" w14:textId="6A0548D1" w:rsidR="00792743" w:rsidRDefault="00792743" w:rsidP="001C6F8C">
      <w:pPr>
        <w:pStyle w:val="wText1"/>
        <w:spacing w:line="276" w:lineRule="auto"/>
        <w:ind w:left="1418"/>
      </w:pPr>
      <w:r>
        <w:t>Ak je výsledok výpočtu (C - PO) záporný, nemá Dodávateľ právo na zmluvnú pokutu.</w:t>
      </w:r>
    </w:p>
    <w:p w14:paraId="6557509C" w14:textId="4EED2252" w:rsidR="004B5E9D" w:rsidRDefault="004B5E9D" w:rsidP="001C6F8C">
      <w:pPr>
        <w:pStyle w:val="Heading4"/>
        <w:spacing w:line="276" w:lineRule="auto"/>
      </w:pPr>
      <w:r>
        <w:t xml:space="preserve">V prípade ak Skutočný odber bude vyšší ako 110 % Predpokladaného odberu, bude mať </w:t>
      </w:r>
      <w:del w:id="71" w:author="Tomas Uricek" w:date="2025-12-18T15:21:00Z" w16du:dateUtc="2025-12-18T14:21:00Z">
        <w:r w:rsidDel="00C45CE6">
          <w:delText xml:space="preserve">Zhotoviteľ </w:delText>
        </w:r>
      </w:del>
      <w:ins w:id="72" w:author="Tomas Uricek" w:date="2025-12-18T15:21:00Z" w16du:dateUtc="2025-12-18T14:21:00Z">
        <w:r w:rsidR="00C45CE6">
          <w:t>Dodávateľ</w:t>
        </w:r>
        <w:r w:rsidR="00C45CE6">
          <w:t xml:space="preserve"> </w:t>
        </w:r>
      </w:ins>
      <w:r>
        <w:t>nárok na zaplatenie zmluvnej pokuty vypočítanej podľa nasledovného vzorca:</w:t>
      </w:r>
    </w:p>
    <w:p w14:paraId="091EA8F8" w14:textId="68AED8F2" w:rsidR="004B5E9D" w:rsidRPr="004B5E9D" w:rsidRDefault="00C45CE6" w:rsidP="001C6F8C">
      <w:pPr>
        <w:pStyle w:val="BodyText2"/>
        <w:spacing w:line="276" w:lineRule="auto"/>
        <w:ind w:left="1440"/>
        <w:jc w:val="left"/>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z</m:t>
              </m:r>
            </m:sub>
          </m:sSub>
          <m:r>
            <w:rPr>
              <w:rFonts w:ascii="Cambria Math" w:hAnsi="Cambria Math" w:cs="Arial"/>
              <w:sz w:val="22"/>
              <w:szCs w:val="22"/>
            </w:rPr>
            <m:t>=</m:t>
          </m:r>
          <m:f>
            <m:fPr>
              <m:ctrlPr>
                <w:rPr>
                  <w:rFonts w:ascii="Cambria Math" w:hAnsi="Cambria Math" w:cs="Arial"/>
                  <w:i/>
                  <w:sz w:val="22"/>
                  <w:szCs w:val="22"/>
                </w:rPr>
              </m:ctrlPr>
            </m:fPr>
            <m:num>
              <m:r>
                <w:rPr>
                  <w:rFonts w:ascii="Cambria Math" w:hAnsi="Cambria Math" w:cs="Arial"/>
                  <w:sz w:val="22"/>
                  <w:szCs w:val="22"/>
                </w:rPr>
                <m:t>(SO-MaxO)×(PP-C)</m:t>
              </m:r>
            </m:num>
            <m:den>
              <m:r>
                <w:rPr>
                  <w:rFonts w:ascii="Cambria Math" w:hAnsi="Cambria Math" w:cs="Arial"/>
                  <w:sz w:val="22"/>
                  <w:szCs w:val="22"/>
                </w:rPr>
                <m:t>SO</m:t>
              </m:r>
            </m:den>
          </m:f>
        </m:oMath>
      </m:oMathPara>
    </w:p>
    <w:p w14:paraId="102320D8" w14:textId="77777777" w:rsidR="004B5E9D" w:rsidRDefault="004B5E9D" w:rsidP="001C6F8C">
      <w:pPr>
        <w:pStyle w:val="wText1"/>
        <w:spacing w:line="276" w:lineRule="auto"/>
      </w:pPr>
    </w:p>
    <w:p w14:paraId="16DDDEA1" w14:textId="77777777" w:rsidR="004B5E9D" w:rsidRDefault="004B5E9D" w:rsidP="001C6F8C">
      <w:pPr>
        <w:pStyle w:val="wText1"/>
        <w:spacing w:line="276" w:lineRule="auto"/>
        <w:ind w:left="1418"/>
      </w:pPr>
      <w:r w:rsidRPr="00CD7A12">
        <w:t>kde:</w:t>
      </w:r>
      <w:r w:rsidRPr="00CD7A12">
        <w:tab/>
      </w:r>
    </w:p>
    <w:p w14:paraId="4E0543C0" w14:textId="1BC2AFC5" w:rsidR="004B5E9D" w:rsidRPr="00CD7A12" w:rsidRDefault="004B5E9D" w:rsidP="001C6F8C">
      <w:pPr>
        <w:pStyle w:val="wText1"/>
        <w:spacing w:line="276" w:lineRule="auto"/>
        <w:ind w:left="1418"/>
      </w:pPr>
      <w:r w:rsidRPr="00CD7A12">
        <w:t>Cz – maximálne zvýšenie ceny za skutočne odobraté množstvo elektriny (EUR/MWh)</w:t>
      </w:r>
    </w:p>
    <w:p w14:paraId="7E9FC98D" w14:textId="77777777" w:rsidR="004B5E9D" w:rsidRDefault="004B5E9D" w:rsidP="001C6F8C">
      <w:pPr>
        <w:pStyle w:val="wText1"/>
        <w:spacing w:line="276" w:lineRule="auto"/>
        <w:ind w:left="1418"/>
      </w:pPr>
      <w:r w:rsidRPr="00CD7A12">
        <w:t xml:space="preserve">SO – </w:t>
      </w:r>
      <w:r>
        <w:t>Skutočný odber elektriny v (MWh)</w:t>
      </w:r>
    </w:p>
    <w:p w14:paraId="7D8D79CF" w14:textId="76FD88D5" w:rsidR="004B5E9D" w:rsidRDefault="004B5E9D" w:rsidP="001C6F8C">
      <w:pPr>
        <w:pStyle w:val="wText1"/>
        <w:spacing w:line="276" w:lineRule="auto"/>
        <w:ind w:left="1418"/>
      </w:pPr>
      <w:r w:rsidRPr="00CD7A12">
        <w:t xml:space="preserve">MaxO – </w:t>
      </w:r>
      <w:r>
        <w:t>hodnota rovná 110 % Predpokladaného odberu elektriny v (MWh)</w:t>
      </w:r>
    </w:p>
    <w:p w14:paraId="63D7CE4F" w14:textId="6A0111DE" w:rsidR="004B5E9D" w:rsidRPr="00CD7A12" w:rsidRDefault="004B5E9D" w:rsidP="001C6F8C">
      <w:pPr>
        <w:pStyle w:val="wText1"/>
        <w:spacing w:line="276" w:lineRule="auto"/>
        <w:ind w:left="1418"/>
      </w:pPr>
      <w:r w:rsidRPr="00CD7A12">
        <w:t xml:space="preserve">PP – aritmetický priemer cien Index Peak za príslušné </w:t>
      </w:r>
      <w:r>
        <w:t>Rozhodné obdobie</w:t>
      </w:r>
      <w:r w:rsidRPr="00CD7A12">
        <w:t xml:space="preserve">. Index Peak je zverejnený na </w:t>
      </w:r>
      <w:hyperlink r:id="rId12" w:history="1">
        <w:r w:rsidRPr="00CD7A12">
          <w:t>https://www.okte.sk/sk/kratkodoby-trh/zverejnenie-udajov/celkove-vysledky-dt</w:t>
        </w:r>
      </w:hyperlink>
      <w:r w:rsidRPr="00CD7A12">
        <w:t>.</w:t>
      </w:r>
      <w:r>
        <w:t xml:space="preserve"> </w:t>
      </w:r>
    </w:p>
    <w:p w14:paraId="0B5C9E4E" w14:textId="77777777" w:rsidR="004B5E9D" w:rsidRDefault="004B5E9D" w:rsidP="001C6F8C">
      <w:pPr>
        <w:pStyle w:val="wText1"/>
        <w:spacing w:line="276" w:lineRule="auto"/>
        <w:ind w:left="1418"/>
      </w:pPr>
      <w:r w:rsidRPr="00CD7A12">
        <w:t xml:space="preserve">C – aritmetický priemer cien podľa </w:t>
      </w:r>
      <w:r>
        <w:t>Prílohy č. 2 tejto Zmluvy (EUR/MWh)</w:t>
      </w:r>
    </w:p>
    <w:p w14:paraId="08277DA5" w14:textId="5726E3DD" w:rsidR="004B5E9D" w:rsidRPr="00CD7A12" w:rsidRDefault="004B5E9D" w:rsidP="001C6F8C">
      <w:pPr>
        <w:pStyle w:val="wText1"/>
        <w:spacing w:line="276" w:lineRule="auto"/>
        <w:ind w:left="1418"/>
      </w:pPr>
      <w:r w:rsidRPr="00CD7A12">
        <w:t>Ak je výsledok výpočtu (PP - C) záporný, nemá Dodávateľ právo na zvýšenie ceny za dodávku elektriny podľa tohto bodu.</w:t>
      </w:r>
    </w:p>
    <w:p w14:paraId="40BAA501" w14:textId="44E66736" w:rsidR="004B5E9D" w:rsidRPr="004B5E9D" w:rsidRDefault="004B5E9D" w:rsidP="001C6F8C">
      <w:pPr>
        <w:pStyle w:val="Heading2"/>
        <w:spacing w:line="276" w:lineRule="auto"/>
      </w:pPr>
      <w:r w:rsidRPr="004B5E9D">
        <w:t xml:space="preserve">Ceny sú uvedené bez DPH. K dohodnutým cenám bude fakturovaná DPH a ďalšie dane a poplatky podľa platných </w:t>
      </w:r>
      <w:r>
        <w:t>P</w:t>
      </w:r>
      <w:r w:rsidRPr="004B5E9D">
        <w:t xml:space="preserve">rávnych predpisov.  </w:t>
      </w:r>
    </w:p>
    <w:bookmarkEnd w:id="67"/>
    <w:p w14:paraId="22F01BCD" w14:textId="0926A51C" w:rsidR="006D136C" w:rsidRPr="003A6B8F" w:rsidRDefault="00CC61EB" w:rsidP="001C6F8C">
      <w:pPr>
        <w:pStyle w:val="Heading1"/>
        <w:keepNext w:val="0"/>
        <w:keepLines w:val="0"/>
        <w:spacing w:after="360" w:line="276" w:lineRule="auto"/>
      </w:pPr>
      <w:r w:rsidRPr="003A6B8F">
        <w:t>V</w:t>
      </w:r>
      <w:r w:rsidR="006D136C" w:rsidRPr="003A6B8F">
        <w:t>yššia moc</w:t>
      </w:r>
    </w:p>
    <w:p w14:paraId="70673DF1" w14:textId="47B2C5E9" w:rsidR="006D136C" w:rsidRPr="003A6B8F" w:rsidRDefault="00CC61EB" w:rsidP="001C6F8C">
      <w:pPr>
        <w:pStyle w:val="Heading2"/>
        <w:spacing w:line="276" w:lineRule="auto"/>
      </w:pPr>
      <w:r w:rsidRPr="003A6B8F">
        <w:t xml:space="preserve">V rozsahu v akom to nevylučujú alebo osobitne inak neupravujú Právne predpisy, sú </w:t>
      </w:r>
      <w:r w:rsidR="006D136C" w:rsidRPr="003A6B8F">
        <w:t xml:space="preserve">Zmluvné strany zbavené zodpovednosti za čiastočné alebo úplné neplnenie povinností vyplývajúcich zo Zmluvy, a to v prípadoch, keď toto neplnenie bolo výsledkom Vyššej moci. </w:t>
      </w:r>
    </w:p>
    <w:p w14:paraId="43C048C7" w14:textId="77777777" w:rsidR="006D136C" w:rsidRPr="003A6B8F" w:rsidRDefault="006D136C" w:rsidP="001C6F8C">
      <w:pPr>
        <w:pStyle w:val="Heading2"/>
        <w:spacing w:line="276" w:lineRule="auto"/>
      </w:pPr>
      <w:r w:rsidRPr="003A6B8F">
        <w:t>Zmluvná strana dotknutá Vyššou mocou je povinná o týchto okolnostiach bezodkladne písomne informovať druhú Zmluvnú stranu a vyzvať ju k rokovaniu. Na požiadanie predloží Zmluvná strana, odvolávajúca sa na Vyššiu moc druhej Zmluvnej strane dôveryhodný dôkaz o takejto skutočnosti.</w:t>
      </w:r>
    </w:p>
    <w:p w14:paraId="42B4C871" w14:textId="77777777" w:rsidR="006D136C" w:rsidRPr="003A6B8F" w:rsidRDefault="006D136C" w:rsidP="001C6F8C">
      <w:pPr>
        <w:pStyle w:val="Heading2"/>
        <w:spacing w:line="276" w:lineRule="auto"/>
      </w:pPr>
      <w:r w:rsidRPr="003A6B8F">
        <w:t>Pokiaľ sa Zmluvné strany nedohodnú inak, pokračujú po vzniku Vyššej moci v plnení svojich záväzkov podľa tejto Zmluvy, pokiaľ je to rozumne možné a budú hľadať iné alternatívne prostriedky pre plnenie tejto Zmluvy, ktorým nebránia okolnosti Vyššej moci.</w:t>
      </w:r>
    </w:p>
    <w:p w14:paraId="65F617B0" w14:textId="77777777" w:rsidR="000E65D6" w:rsidRPr="003A6B8F" w:rsidRDefault="000E65D6" w:rsidP="001C6F8C">
      <w:pPr>
        <w:pStyle w:val="Heading1"/>
        <w:keepNext w:val="0"/>
        <w:keepLines w:val="0"/>
        <w:spacing w:after="360" w:line="276" w:lineRule="auto"/>
      </w:pPr>
      <w:bookmarkStart w:id="73" w:name="_Ref160193956"/>
      <w:r w:rsidRPr="003A6B8F">
        <w:t>Poistenie</w:t>
      </w:r>
      <w:bookmarkEnd w:id="73"/>
    </w:p>
    <w:p w14:paraId="39CF89F8" w14:textId="065547DB" w:rsidR="00D77D06" w:rsidRPr="003A6B8F" w:rsidRDefault="00D77D06" w:rsidP="001C6F8C">
      <w:pPr>
        <w:pStyle w:val="Heading2"/>
        <w:spacing w:line="276" w:lineRule="auto"/>
      </w:pPr>
      <w:bookmarkStart w:id="74" w:name="_Ref154058118"/>
      <w:r w:rsidRPr="003A6B8F">
        <w:t>Dodávateľ je povinný odo dňa uzatvorenia tejto Zmluvy až do jej ukončenia udržiavať</w:t>
      </w:r>
      <w:r w:rsidR="00734D0F" w:rsidRPr="003A6B8F">
        <w:br/>
      </w:r>
      <w:r w:rsidRPr="003A6B8F">
        <w:t xml:space="preserve">v platnosti poistnú zmluvu na poistenie zodpovednosti za škodu pri výkone podnikateľskej činnosti na poistnú sumu minimálne vo výške </w:t>
      </w:r>
      <w:bookmarkEnd w:id="74"/>
      <w:r w:rsidR="007806AE" w:rsidRPr="00882A24">
        <w:rPr>
          <w:b/>
          <w:bCs/>
        </w:rPr>
        <w:t>1 000 000,-</w:t>
      </w:r>
      <w:r w:rsidR="00882D13">
        <w:rPr>
          <w:b/>
          <w:bCs/>
        </w:rPr>
        <w:t xml:space="preserve"> </w:t>
      </w:r>
      <w:r w:rsidR="00EE47B3" w:rsidRPr="0086602E">
        <w:rPr>
          <w:b/>
          <w:bCs/>
        </w:rPr>
        <w:t>EUR</w:t>
      </w:r>
    </w:p>
    <w:p w14:paraId="32B43537" w14:textId="36DF43B9" w:rsidR="000E65D6" w:rsidRPr="003A6B8F" w:rsidRDefault="00D77D06" w:rsidP="001C6F8C">
      <w:pPr>
        <w:pStyle w:val="Heading2"/>
        <w:spacing w:line="276" w:lineRule="auto"/>
      </w:pPr>
      <w:r w:rsidRPr="003A6B8F">
        <w:t xml:space="preserve">Dodávateľ sa zaväzuje predložiť poistné dokumenty preukazujúce splnenie jeho povinnosti podľa bodu </w:t>
      </w:r>
      <w:r w:rsidRPr="003A6B8F">
        <w:fldChar w:fldCharType="begin"/>
      </w:r>
      <w:r w:rsidRPr="003A6B8F">
        <w:instrText xml:space="preserve"> REF _Ref154058118 \r \h </w:instrText>
      </w:r>
      <w:r w:rsidR="007520AF">
        <w:instrText xml:space="preserve"> \* MERGEFORMAT </w:instrText>
      </w:r>
      <w:r w:rsidRPr="003A6B8F">
        <w:fldChar w:fldCharType="separate"/>
      </w:r>
      <w:r w:rsidR="00CD7A12">
        <w:t>17.1</w:t>
      </w:r>
      <w:r w:rsidRPr="003A6B8F">
        <w:fldChar w:fldCharType="end"/>
      </w:r>
      <w:r w:rsidRPr="003A6B8F">
        <w:t xml:space="preserve"> Zmluvy bezodkladne na výzvu </w:t>
      </w:r>
      <w:r w:rsidR="002B4B93" w:rsidRPr="003A6B8F">
        <w:t>Objednávateľa</w:t>
      </w:r>
      <w:r w:rsidRPr="003A6B8F">
        <w:t>.</w:t>
      </w:r>
    </w:p>
    <w:p w14:paraId="46BBE9C4" w14:textId="5B95378B" w:rsidR="001F521B" w:rsidRPr="003A6B8F" w:rsidRDefault="001F521B" w:rsidP="001C6F8C">
      <w:pPr>
        <w:pStyle w:val="Heading1"/>
        <w:keepNext w:val="0"/>
        <w:keepLines w:val="0"/>
        <w:spacing w:after="360" w:line="276" w:lineRule="auto"/>
      </w:pPr>
      <w:bookmarkStart w:id="75" w:name="_Ref211863337"/>
      <w:r w:rsidRPr="003A6B8F">
        <w:t>Zábezpeka</w:t>
      </w:r>
      <w:bookmarkEnd w:id="75"/>
    </w:p>
    <w:p w14:paraId="79E097D5" w14:textId="7D1034E4" w:rsidR="003A6B8F" w:rsidRDefault="78729DA1" w:rsidP="001C6F8C">
      <w:pPr>
        <w:pStyle w:val="Heading2"/>
        <w:spacing w:line="276" w:lineRule="auto"/>
      </w:pPr>
      <w:r>
        <w:t>Dodávateľ</w:t>
      </w:r>
      <w:r w:rsidR="377206E1">
        <w:t xml:space="preserve"> je povinný si na vlastné náklady obstarať zábezpeku vo forme jednej alebo viacerých abstraktných, neodvolateľných a bezpodmienečných bankových záruk / poistení záruk na plnenie </w:t>
      </w:r>
      <w:r w:rsidR="69F06344">
        <w:t xml:space="preserve">záväzkov Dodávateľa </w:t>
      </w:r>
      <w:r w:rsidR="377206E1">
        <w:t xml:space="preserve">na prvú výzvu a bez námietok, ktoré budú vystavené bankou, pobočkou zahraničnej banky, zahraničnou bankou poskytujúcou služby na území SR  alebo poisťovňou (v alebo vo forme zloženia finančných prostriedkov na účet Objednávateľa), a to na účely zabezpečenia splnenia všetkých povinností a záväzkov </w:t>
      </w:r>
      <w:r>
        <w:t>Dodávateľ</w:t>
      </w:r>
      <w:r w:rsidR="377206E1">
        <w:t xml:space="preserve">a zo Zmluvy na sumu vo </w:t>
      </w:r>
      <w:r w:rsidR="377206E1" w:rsidRPr="00882D13">
        <w:t xml:space="preserve">výške </w:t>
      </w:r>
      <w:r w:rsidR="007C4A98" w:rsidRPr="00882A24">
        <w:rPr>
          <w:b/>
          <w:bCs/>
        </w:rPr>
        <w:t>50 000</w:t>
      </w:r>
      <w:r w:rsidR="377206E1" w:rsidRPr="00882D13">
        <w:rPr>
          <w:b/>
          <w:bCs/>
        </w:rPr>
        <w:t>,-</w:t>
      </w:r>
      <w:r w:rsidR="377206E1" w:rsidRPr="660CA782">
        <w:rPr>
          <w:b/>
          <w:bCs/>
        </w:rPr>
        <w:t xml:space="preserve"> EUR</w:t>
      </w:r>
      <w:r w:rsidR="377206E1">
        <w:t xml:space="preserve">. </w:t>
      </w:r>
    </w:p>
    <w:p w14:paraId="3FE40979" w14:textId="0A679EA9" w:rsidR="003A6B8F" w:rsidRDefault="00422867" w:rsidP="001C6F8C">
      <w:pPr>
        <w:pStyle w:val="Heading2"/>
        <w:spacing w:line="276" w:lineRule="auto"/>
      </w:pPr>
      <w:r>
        <w:t>Dodávateľ</w:t>
      </w:r>
      <w:r w:rsidR="003A6B8F" w:rsidRPr="003A6B8F">
        <w:t xml:space="preserve"> musí zabezpečiť, aby </w:t>
      </w:r>
      <w:r w:rsidR="003A6B8F">
        <w:t>z</w:t>
      </w:r>
      <w:r w:rsidR="003A6B8F" w:rsidRPr="003A6B8F">
        <w:t xml:space="preserve">ábezpeky boli platne a účinne vystavené v trvaní </w:t>
      </w:r>
      <w:r w:rsidR="003A6B8F">
        <w:t>po celú dobu trvania tejto Zmluvy</w:t>
      </w:r>
      <w:r w:rsidR="003A6B8F" w:rsidRPr="003A6B8F">
        <w:t>.</w:t>
      </w:r>
    </w:p>
    <w:p w14:paraId="1B8007F8" w14:textId="27B01209" w:rsidR="003A6B8F" w:rsidRPr="003A6B8F" w:rsidRDefault="00422867" w:rsidP="001C6F8C">
      <w:pPr>
        <w:pStyle w:val="Heading2"/>
        <w:spacing w:line="276" w:lineRule="auto"/>
      </w:pPr>
      <w:bookmarkStart w:id="76" w:name="_Ref148512592"/>
      <w:r>
        <w:t>Dodávateľ</w:t>
      </w:r>
      <w:r w:rsidR="003A6B8F" w:rsidRPr="003A6B8F">
        <w:t xml:space="preserve"> je povinný odovzdať Objednávateľovi </w:t>
      </w:r>
      <w:r w:rsidR="003A6B8F">
        <w:t>zábezpeku</w:t>
      </w:r>
      <w:r w:rsidR="003A6B8F" w:rsidRPr="003A6B8F">
        <w:t xml:space="preserve"> najneskôr do </w:t>
      </w:r>
      <w:r w:rsidR="003A6B8F">
        <w:t>(10)</w:t>
      </w:r>
      <w:r w:rsidR="003A6B8F" w:rsidRPr="003A6B8F">
        <w:t xml:space="preserve"> </w:t>
      </w:r>
      <w:r w:rsidR="003A6B8F">
        <w:t>dní odo dňa nadobudnutia</w:t>
      </w:r>
      <w:r w:rsidR="003A6B8F" w:rsidRPr="003A6B8F">
        <w:t xml:space="preserve"> účinnosti </w:t>
      </w:r>
      <w:r w:rsidR="003A6B8F">
        <w:t xml:space="preserve">tejto </w:t>
      </w:r>
      <w:r w:rsidR="003A6B8F" w:rsidRPr="003A6B8F">
        <w:t>Zmluvy</w:t>
      </w:r>
      <w:bookmarkEnd w:id="76"/>
      <w:r w:rsidR="003A6B8F">
        <w:t>.</w:t>
      </w:r>
    </w:p>
    <w:p w14:paraId="387DCD9F" w14:textId="19D32C37" w:rsidR="003A6B8F" w:rsidRPr="003A6B8F" w:rsidRDefault="003A6B8F" w:rsidP="001C6F8C">
      <w:pPr>
        <w:pStyle w:val="Heading2"/>
        <w:spacing w:line="276" w:lineRule="auto"/>
      </w:pPr>
      <w:r w:rsidRPr="003A6B8F">
        <w:t xml:space="preserve">Objednávateľ je oprávnený uplatniť nároky zo </w:t>
      </w:r>
      <w:r>
        <w:t>z</w:t>
      </w:r>
      <w:r w:rsidRPr="003A6B8F">
        <w:t xml:space="preserve">ábezpeky až do výšky </w:t>
      </w:r>
      <w:r>
        <w:t>z</w:t>
      </w:r>
      <w:r w:rsidRPr="003A6B8F">
        <w:t xml:space="preserve">ábezpeky zo Zmluvy (vrátane platby zmluvnej pokuty, náhrady nákladov, náhrady škody alebo inej platby), ak </w:t>
      </w:r>
      <w:r w:rsidR="00422867">
        <w:t>Dodávateľ</w:t>
      </w:r>
      <w:r w:rsidRPr="003A6B8F">
        <w:t xml:space="preserve"> ani po predchádzajúcej výzve záväzok nesplní, najmä v prípade: </w:t>
      </w:r>
    </w:p>
    <w:p w14:paraId="4D4622F7" w14:textId="4F003099" w:rsidR="003A6B8F" w:rsidRPr="003A6B8F" w:rsidRDefault="003A6B8F" w:rsidP="001C6F8C">
      <w:pPr>
        <w:pStyle w:val="Heading4"/>
        <w:spacing w:line="276" w:lineRule="auto"/>
      </w:pPr>
      <w:r w:rsidRPr="003A6B8F">
        <w:t xml:space="preserve">ak </w:t>
      </w:r>
      <w:r w:rsidR="00422867">
        <w:t>Dodávateľ</w:t>
      </w:r>
      <w:r w:rsidRPr="003A6B8F">
        <w:t xml:space="preserve"> nepredĺži platnosť </w:t>
      </w:r>
      <w:r>
        <w:t>zábezpeky</w:t>
      </w:r>
      <w:r w:rsidRPr="003A6B8F">
        <w:t xml:space="preserve"> v súlade s</w:t>
      </w:r>
      <w:r>
        <w:t xml:space="preserve"> bodom </w:t>
      </w:r>
      <w:r>
        <w:fldChar w:fldCharType="begin"/>
      </w:r>
      <w:r>
        <w:instrText xml:space="preserve"> REF _Ref211863337 \r \h </w:instrText>
      </w:r>
      <w:r w:rsidR="007520AF">
        <w:instrText xml:space="preserve"> \* MERGEFORMAT </w:instrText>
      </w:r>
      <w:r>
        <w:fldChar w:fldCharType="separate"/>
      </w:r>
      <w:r w:rsidR="00CD7A12">
        <w:t>18</w:t>
      </w:r>
      <w:r>
        <w:fldChar w:fldCharType="end"/>
      </w:r>
      <w:r>
        <w:t xml:space="preserve"> </w:t>
      </w:r>
      <w:r w:rsidRPr="003A6B8F">
        <w:t xml:space="preserve">Zmluvy; </w:t>
      </w:r>
      <w:r w:rsidR="0C98D976">
        <w:t>najneskôr v lehote 3 týždňov pred uplynutím jej platnosti, o čom je povinný informovať Objednávateľa,</w:t>
      </w:r>
      <w:r>
        <w:t xml:space="preserve"> </w:t>
      </w:r>
      <w:r w:rsidRPr="003A6B8F">
        <w:t xml:space="preserve">v </w:t>
      </w:r>
      <w:r>
        <w:t>takomto</w:t>
      </w:r>
      <w:r w:rsidRPr="003A6B8F">
        <w:t xml:space="preserve"> prípade je Objednávateľ oprávnený čerpať celú čiastku </w:t>
      </w:r>
      <w:r>
        <w:t>z</w:t>
      </w:r>
      <w:r w:rsidRPr="003A6B8F">
        <w:t xml:space="preserve">ábezpeky, na účely zabezpečenia povinností a záväzkov </w:t>
      </w:r>
      <w:r w:rsidR="00422867">
        <w:t>Dodávateľ</w:t>
      </w:r>
      <w:r w:rsidRPr="003A6B8F">
        <w:t xml:space="preserve">a podľa Zmluvy, </w:t>
      </w:r>
    </w:p>
    <w:p w14:paraId="16B849EE" w14:textId="18CA5863" w:rsidR="003A6B8F" w:rsidRPr="003A6B8F" w:rsidRDefault="003A6B8F" w:rsidP="001C6F8C">
      <w:pPr>
        <w:pStyle w:val="Heading4"/>
        <w:spacing w:line="276" w:lineRule="auto"/>
      </w:pPr>
      <w:r w:rsidRPr="003A6B8F">
        <w:t xml:space="preserve">ak </w:t>
      </w:r>
      <w:r w:rsidR="00422867">
        <w:t>Dodávateľ</w:t>
      </w:r>
      <w:r w:rsidRPr="003A6B8F">
        <w:t xml:space="preserve"> nezaplatí Objednávateľovi </w:t>
      </w:r>
      <w:r>
        <w:t xml:space="preserve">alebo akémukoľvek Odberateľovi </w:t>
      </w:r>
      <w:r w:rsidRPr="003A6B8F">
        <w:t xml:space="preserve">akúkoľvek zmluvnú pokutu, náhradu škody, náklady či inú platbu podľa alebo v súvislosti so Zmluvou alebo nevydá bezdôvodné obohatenie, ktoré vzniklo v súvislosti so Zmluvou (vrátane prípadu, keď dôjde k odstúpeniu od Zmluvy), ktoré je povinný zaplatiť podľa alebo v súvislosti so Zmluvou; v takomto prípade je Objednávateľ oprávnený čerpať zo </w:t>
      </w:r>
      <w:r>
        <w:t>z</w:t>
      </w:r>
      <w:r w:rsidRPr="003A6B8F">
        <w:t>ábezpeky plnú výšku takejto splatnej čiastky</w:t>
      </w:r>
      <w:r>
        <w:t>.</w:t>
      </w:r>
    </w:p>
    <w:p w14:paraId="008F2322" w14:textId="0B31EA66" w:rsidR="003A6B8F" w:rsidRPr="003A6B8F" w:rsidRDefault="003A6B8F" w:rsidP="001C6F8C">
      <w:pPr>
        <w:pStyle w:val="Heading2"/>
        <w:spacing w:line="276" w:lineRule="auto"/>
      </w:pPr>
      <w:r w:rsidRPr="003A6B8F">
        <w:t xml:space="preserve">Objednávateľ je oprávnený požadovať plnenie zo </w:t>
      </w:r>
      <w:r>
        <w:t>z</w:t>
      </w:r>
      <w:r w:rsidRPr="003A6B8F">
        <w:t>ábezpeky na splnenie zmluvných záväzkov a povinností hoci len na základe písomného oznámenia banke</w:t>
      </w:r>
      <w:r>
        <w:t xml:space="preserve"> alebo poisťovni</w:t>
      </w:r>
      <w:r w:rsidRPr="003A6B8F">
        <w:t xml:space="preserve">, že </w:t>
      </w:r>
      <w:r w:rsidR="00422867">
        <w:t>Dodávateľ</w:t>
      </w:r>
      <w:r w:rsidRPr="003A6B8F">
        <w:t xml:space="preserve"> nesplnil určitú svoju povinnosť alebo záväzok zo Zmluvy a nie je povinný predkladať banke </w:t>
      </w:r>
      <w:r>
        <w:t xml:space="preserve">alebo poisťovni </w:t>
      </w:r>
      <w:r w:rsidRPr="003A6B8F">
        <w:t xml:space="preserve">žiadne ďalšie dokumenty, ktoré by takéto nesplnenie potvrdzovali. </w:t>
      </w:r>
    </w:p>
    <w:p w14:paraId="0E43884D" w14:textId="1EB429CA" w:rsidR="003A6B8F" w:rsidRPr="003A6B8F" w:rsidRDefault="003A6B8F" w:rsidP="001C6F8C">
      <w:pPr>
        <w:pStyle w:val="Heading2"/>
        <w:spacing w:line="276" w:lineRule="auto"/>
      </w:pPr>
      <w:r w:rsidRPr="003A6B8F">
        <w:t xml:space="preserve">Objednávateľ je povinný zabezpečiť, aby </w:t>
      </w:r>
      <w:r w:rsidR="00422867">
        <w:t>Dodávateľ</w:t>
      </w:r>
      <w:r w:rsidRPr="003A6B8F">
        <w:t xml:space="preserve">ovi nevznikla žiadna ujma (škoda, strata alebo výdavky, vrátane právnych poplatkov a výdavkov) v dôsledku čerpania </w:t>
      </w:r>
      <w:r>
        <w:t>z</w:t>
      </w:r>
      <w:r w:rsidRPr="003A6B8F">
        <w:t xml:space="preserve">ábezpeky v rozsahu, na ktorý Objednávateľ nemal nárok a nahradiť </w:t>
      </w:r>
      <w:r w:rsidR="00422867">
        <w:t>Dodávateľ</w:t>
      </w:r>
      <w:r w:rsidRPr="003A6B8F">
        <w:t xml:space="preserve">ovi škodu spôsobenú neoprávneným čerpaním </w:t>
      </w:r>
      <w:r>
        <w:t>z</w:t>
      </w:r>
      <w:r w:rsidRPr="003A6B8F">
        <w:t xml:space="preserve">ábezpeky. </w:t>
      </w:r>
    </w:p>
    <w:p w14:paraId="4FD0A73F" w14:textId="61E03A9A" w:rsidR="003A6B8F" w:rsidRPr="003A6B8F" w:rsidRDefault="003A6B8F" w:rsidP="001C6F8C">
      <w:pPr>
        <w:pStyle w:val="Heading2"/>
        <w:spacing w:line="276" w:lineRule="auto"/>
      </w:pPr>
      <w:r w:rsidRPr="003A6B8F">
        <w:t>Objednávateľ je povinný</w:t>
      </w:r>
      <w:r w:rsidR="0FFD1319">
        <w:t>, ak bola zábezpeka zložená</w:t>
      </w:r>
      <w:r w:rsidRPr="003A6B8F">
        <w:t xml:space="preserve"> </w:t>
      </w:r>
      <w:r w:rsidR="0FFD1319">
        <w:t>na účet Objednávateľa,</w:t>
      </w:r>
      <w:r>
        <w:t xml:space="preserve"> </w:t>
      </w:r>
      <w:r w:rsidRPr="003A6B8F">
        <w:t xml:space="preserve">vrátiť </w:t>
      </w:r>
      <w:r w:rsidR="00422867">
        <w:t>Dodávateľ</w:t>
      </w:r>
      <w:r w:rsidRPr="003A6B8F">
        <w:t xml:space="preserve">ovi </w:t>
      </w:r>
      <w:r>
        <w:t>z</w:t>
      </w:r>
      <w:r w:rsidRPr="003A6B8F">
        <w:t xml:space="preserve">ábezpeku do (14) </w:t>
      </w:r>
      <w:r>
        <w:t>d</w:t>
      </w:r>
      <w:r w:rsidRPr="003A6B8F">
        <w:t xml:space="preserve">ní po uplynutí doby platnosti </w:t>
      </w:r>
      <w:r>
        <w:t>z</w:t>
      </w:r>
      <w:r w:rsidRPr="003A6B8F">
        <w:t>ábezpeky</w:t>
      </w:r>
      <w:r>
        <w:t>.</w:t>
      </w:r>
    </w:p>
    <w:p w14:paraId="12AD06DA" w14:textId="4474F6CA" w:rsidR="003A6B8F" w:rsidRPr="003A6B8F" w:rsidRDefault="003A6B8F" w:rsidP="001C6F8C">
      <w:pPr>
        <w:pStyle w:val="Heading2"/>
        <w:spacing w:line="276" w:lineRule="auto"/>
      </w:pPr>
      <w:r w:rsidRPr="003A6B8F">
        <w:t xml:space="preserve">V prípade nepredloženia ktorejkoľvek </w:t>
      </w:r>
      <w:r w:rsidR="00422867">
        <w:t>z</w:t>
      </w:r>
      <w:r w:rsidRPr="003A6B8F">
        <w:t xml:space="preserve">ábezpeky v stanovených lehotách, v prípade jej predloženia vo forme a s obsahom vopred písomne neschváleným Objednávateľom, alebo v rozpore s inými podmienkami uvedenými v tomto článku </w:t>
      </w:r>
      <w:r w:rsidR="00422867">
        <w:fldChar w:fldCharType="begin"/>
      </w:r>
      <w:r w:rsidR="00422867">
        <w:instrText xml:space="preserve"> REF _Ref211863337 \r \h </w:instrText>
      </w:r>
      <w:r w:rsidR="007520AF">
        <w:instrText xml:space="preserve"> \* MERGEFORMAT </w:instrText>
      </w:r>
      <w:r w:rsidR="00422867">
        <w:fldChar w:fldCharType="separate"/>
      </w:r>
      <w:r w:rsidR="00CD7A12">
        <w:t>18</w:t>
      </w:r>
      <w:r w:rsidR="00422867">
        <w:fldChar w:fldCharType="end"/>
      </w:r>
      <w:r w:rsidR="00422867">
        <w:t xml:space="preserve"> </w:t>
      </w:r>
      <w:r w:rsidR="00422867" w:rsidRPr="003A6B8F">
        <w:t>Zmluvy</w:t>
      </w:r>
      <w:r w:rsidRPr="003A6B8F">
        <w:t>, má Objednávateľ právo od Zmluvy odstúpiť</w:t>
      </w:r>
      <w:r w:rsidR="00422867">
        <w:t>.</w:t>
      </w:r>
      <w:r w:rsidRPr="003A6B8F">
        <w:t xml:space="preserve"> </w:t>
      </w:r>
    </w:p>
    <w:p w14:paraId="794C6AD1" w14:textId="3A28120D" w:rsidR="003A6B8F" w:rsidRPr="003A6B8F" w:rsidRDefault="003A6B8F" w:rsidP="001C6F8C">
      <w:pPr>
        <w:pStyle w:val="Heading2"/>
        <w:spacing w:line="276" w:lineRule="auto"/>
      </w:pPr>
      <w:r w:rsidRPr="003A6B8F">
        <w:t xml:space="preserve">V prípade čerpania </w:t>
      </w:r>
      <w:r w:rsidR="00422867">
        <w:t>z</w:t>
      </w:r>
      <w:r w:rsidRPr="003A6B8F">
        <w:t xml:space="preserve">ábezpeky o tom Objednávateľ </w:t>
      </w:r>
      <w:r w:rsidR="00422867">
        <w:t>Dodávateľ</w:t>
      </w:r>
      <w:r w:rsidRPr="003A6B8F">
        <w:t xml:space="preserve">a bezodkladne informuje. V takom prípade je </w:t>
      </w:r>
      <w:r w:rsidR="00422867">
        <w:t>Dodávateľ</w:t>
      </w:r>
      <w:r w:rsidRPr="003A6B8F">
        <w:t xml:space="preserve"> bezodkladne, najneskôr do (25) </w:t>
      </w:r>
      <w:r w:rsidR="00422867">
        <w:t>d</w:t>
      </w:r>
      <w:r w:rsidRPr="003A6B8F">
        <w:t xml:space="preserve">ní od kedy sa dozvie o čerpaní </w:t>
      </w:r>
      <w:r w:rsidR="00422867">
        <w:t>z</w:t>
      </w:r>
      <w:r w:rsidRPr="003A6B8F">
        <w:t xml:space="preserve">ábezpeky, doplniť </w:t>
      </w:r>
      <w:r w:rsidR="00422867">
        <w:t>z</w:t>
      </w:r>
      <w:r w:rsidRPr="003A6B8F">
        <w:t xml:space="preserve">ábezpeku do plnej výšky podľa Zmluvy. Po doplnení </w:t>
      </w:r>
      <w:r w:rsidR="00422867">
        <w:t>z</w:t>
      </w:r>
      <w:r w:rsidRPr="003A6B8F">
        <w:t xml:space="preserve">ábezpeky do plnej výšky platia ustanovenia tohto bodu opäť primerane. </w:t>
      </w:r>
    </w:p>
    <w:p w14:paraId="5D185525" w14:textId="2BE9E326" w:rsidR="00AB4889" w:rsidRPr="003A6B8F" w:rsidRDefault="00AB4889" w:rsidP="001C6F8C">
      <w:pPr>
        <w:pStyle w:val="Heading1"/>
        <w:keepNext w:val="0"/>
        <w:keepLines w:val="0"/>
        <w:spacing w:after="360" w:line="276" w:lineRule="auto"/>
      </w:pPr>
      <w:r w:rsidRPr="003A6B8F">
        <w:t>Konflikt záujmov</w:t>
      </w:r>
    </w:p>
    <w:p w14:paraId="04661DDF" w14:textId="5683B9DD" w:rsidR="00AB4889" w:rsidRPr="003A6B8F" w:rsidRDefault="00AB4889" w:rsidP="001C6F8C">
      <w:pPr>
        <w:pStyle w:val="Heading2"/>
        <w:spacing w:line="276" w:lineRule="auto"/>
      </w:pPr>
      <w:r w:rsidRPr="003A6B8F">
        <w:t>Dodávateľ vyvinie všetko úsilie a príjme všetky nevyhnutné opatrenia, aby on a jeho Subdodávatelia zabránili akejkoľvek situácii, kedy by plnenie tejto Zmluvy a/alebo Zmluvy o združenej dodávke elektriny malo alebo mohlo byť ohrozené z dôvodu ekonomických, politických, národnostných, rodinných alebo akýchkoľvek iných obdobných väzieb alebo inej formy spoločného záujmu (ďalej aj ako „</w:t>
      </w:r>
      <w:r w:rsidRPr="003A6B8F">
        <w:rPr>
          <w:b/>
          <w:bCs/>
        </w:rPr>
        <w:t>Konflikt záujmov</w:t>
      </w:r>
      <w:r w:rsidRPr="003A6B8F">
        <w:t>“).</w:t>
      </w:r>
    </w:p>
    <w:p w14:paraId="00F592E9" w14:textId="4E0FC191" w:rsidR="00795B03" w:rsidDel="001C6F8C" w:rsidRDefault="00AB4889" w:rsidP="001C6F8C">
      <w:pPr>
        <w:pStyle w:val="Heading2"/>
        <w:spacing w:line="276" w:lineRule="auto"/>
        <w:rPr>
          <w:del w:id="77" w:author="Tomas Uricek" w:date="2025-12-18T14:29:00Z" w16du:dateUtc="2025-12-18T13:29:00Z"/>
        </w:rPr>
      </w:pPr>
      <w:r w:rsidRPr="003A6B8F">
        <w:t xml:space="preserve">V prípade výskytu akejkoľvek situácie, kedy by nastal alebo by taká situácia smerovala k tomu, že nastane Konflikt záujmov, Dodávateľ je o tom povinný bezodkladne informovať </w:t>
      </w:r>
      <w:r w:rsidR="002B4B93" w:rsidRPr="003A6B8F">
        <w:t xml:space="preserve">Objednávateľa </w:t>
      </w:r>
      <w:r w:rsidRPr="003A6B8F">
        <w:t>v písomnej forme. Dodávateľ príjme všetky nevyhnutné kroky k tomu, aby bol</w:t>
      </w:r>
      <w:r w:rsidR="00E33E13" w:rsidRPr="003A6B8F">
        <w:br/>
      </w:r>
      <w:r w:rsidRPr="003A6B8F">
        <w:t xml:space="preserve">Konflikt záujmov odvrátený alebo odstránený. </w:t>
      </w:r>
    </w:p>
    <w:p w14:paraId="2B2363CE" w14:textId="77777777" w:rsidR="00882A24" w:rsidRPr="00882A24" w:rsidRDefault="00882A24" w:rsidP="001C6F8C">
      <w:pPr>
        <w:pStyle w:val="Heading2"/>
        <w:spacing w:line="276" w:lineRule="auto"/>
      </w:pPr>
    </w:p>
    <w:p w14:paraId="3CF64245" w14:textId="77777777" w:rsidR="00D81525" w:rsidRPr="003A6B8F" w:rsidRDefault="00D81525" w:rsidP="001C6F8C">
      <w:pPr>
        <w:pStyle w:val="Heading1"/>
        <w:keepNext w:val="0"/>
        <w:keepLines w:val="0"/>
        <w:spacing w:after="360" w:line="276" w:lineRule="auto"/>
      </w:pPr>
      <w:bookmarkStart w:id="78" w:name="_Ref73709943"/>
      <w:bookmarkStart w:id="79" w:name="_Ref91064340"/>
      <w:bookmarkEnd w:id="56"/>
      <w:r w:rsidRPr="003A6B8F">
        <w:t>Subdodávatelia</w:t>
      </w:r>
      <w:bookmarkEnd w:id="78"/>
      <w:bookmarkEnd w:id="79"/>
    </w:p>
    <w:p w14:paraId="0AE3560B" w14:textId="3B0469B2" w:rsidR="00C8283D" w:rsidRPr="003A6B8F" w:rsidRDefault="00A80BDA" w:rsidP="001C6F8C">
      <w:pPr>
        <w:pStyle w:val="Heading2"/>
        <w:widowControl w:val="0"/>
        <w:spacing w:line="276" w:lineRule="auto"/>
      </w:pPr>
      <w:bookmarkStart w:id="80" w:name="_Ref73712980"/>
      <w:r w:rsidRPr="003A6B8F">
        <w:t>Dodávateľ</w:t>
      </w:r>
      <w:r w:rsidR="00C8283D" w:rsidRPr="003A6B8F">
        <w:t xml:space="preserve"> je oprávnený plnením vybraných častí tejto Zmluvy poveriť svojich Subdodávateľov. Zoznam Subdodávateľov </w:t>
      </w:r>
      <w:r w:rsidR="008A174A" w:rsidRPr="003A6B8F">
        <w:t xml:space="preserve">známych v čase uzatvorenia tejto Zmluvy </w:t>
      </w:r>
      <w:r w:rsidR="00C8283D" w:rsidRPr="003A6B8F">
        <w:t xml:space="preserve">tvorí Prílohu č. </w:t>
      </w:r>
      <w:r w:rsidR="002142B4" w:rsidRPr="003A6B8F">
        <w:t>3</w:t>
      </w:r>
      <w:r w:rsidR="00AB4312" w:rsidRPr="003A6B8F">
        <w:t xml:space="preserve"> </w:t>
      </w:r>
      <w:r w:rsidR="00C8283D" w:rsidRPr="003A6B8F">
        <w:t>tejto Zmluvy. V zozname Subdodávateľov sa uvádza podiel plnenia každého Subdodávateľa z celkovej ceny plnenia a údaje o osobe oprávnenej konať za Subdodávateľa</w:t>
      </w:r>
      <w:r w:rsidR="00734D0F" w:rsidRPr="003A6B8F">
        <w:br/>
      </w:r>
      <w:r w:rsidR="00C8283D" w:rsidRPr="003A6B8F">
        <w:t>v rozsahu meno a priezvisko, adresa pobytu, dátum narodenia. Každý Subdodávateľ musí</w:t>
      </w:r>
      <w:r w:rsidR="00734D0F" w:rsidRPr="003A6B8F">
        <w:br/>
      </w:r>
      <w:r w:rsidR="00C8283D" w:rsidRPr="003A6B8F">
        <w:t xml:space="preserve">(ak má povinnosť) byť riadne zapísaný v registri partnerov verejného sektora </w:t>
      </w:r>
      <w:r w:rsidR="00734D0F" w:rsidRPr="003A6B8F">
        <w:br/>
      </w:r>
      <w:r w:rsidR="00C8283D" w:rsidRPr="003A6B8F">
        <w:t>podľa Zákona o RPVS.</w:t>
      </w:r>
    </w:p>
    <w:p w14:paraId="4E688B55" w14:textId="6346A81F" w:rsidR="00C8283D" w:rsidRPr="003A6B8F" w:rsidRDefault="00C8283D" w:rsidP="001C6F8C">
      <w:pPr>
        <w:pStyle w:val="Heading2"/>
        <w:widowControl w:val="0"/>
        <w:spacing w:line="276" w:lineRule="auto"/>
      </w:pPr>
      <w:bookmarkStart w:id="81" w:name="_Ref485128550"/>
      <w:r w:rsidRPr="003A6B8F">
        <w:t xml:space="preserve">V prípade, ak má počas plnenia Zmluvy </w:t>
      </w:r>
      <w:r w:rsidR="00A80BDA" w:rsidRPr="003A6B8F">
        <w:t>Dodávateľ</w:t>
      </w:r>
      <w:r w:rsidRPr="003A6B8F">
        <w:t xml:space="preserve"> záujem zmeniť alebo doplniť svojich Subdodávateľov, </w:t>
      </w:r>
      <w:r w:rsidR="0098603B" w:rsidRPr="003A6B8F">
        <w:t>budú sa uplatňovať</w:t>
      </w:r>
      <w:r w:rsidRPr="003A6B8F">
        <w:t xml:space="preserve"> nasledovné pravidlá:</w:t>
      </w:r>
      <w:bookmarkEnd w:id="81"/>
    </w:p>
    <w:p w14:paraId="1BB62395" w14:textId="02B2DBF7" w:rsidR="00C8283D" w:rsidRPr="003A6B8F" w:rsidRDefault="0098603B" w:rsidP="001C6F8C">
      <w:pPr>
        <w:pStyle w:val="Heading4"/>
        <w:spacing w:line="276" w:lineRule="auto"/>
      </w:pPr>
      <w:r w:rsidRPr="003A6B8F">
        <w:t xml:space="preserve">nový navrhovaný </w:t>
      </w:r>
      <w:r w:rsidR="00C8283D" w:rsidRPr="003A6B8F">
        <w:t xml:space="preserve">Subdodávateľ, ktorého sa týka návrh na zmenu, musí </w:t>
      </w:r>
      <w:r w:rsidR="00734D0F" w:rsidRPr="003A6B8F">
        <w:br/>
      </w:r>
      <w:r w:rsidR="00C8283D" w:rsidRPr="003A6B8F">
        <w:t>(ak má povinnosť) byť riadne zapísaný v registri partnerov verejného sektora podľa Zákona o</w:t>
      </w:r>
      <w:r w:rsidR="00090752" w:rsidRPr="003A6B8F">
        <w:t> </w:t>
      </w:r>
      <w:r w:rsidR="00C8283D" w:rsidRPr="003A6B8F">
        <w:t>RPVS</w:t>
      </w:r>
      <w:r w:rsidR="00090752" w:rsidRPr="003A6B8F">
        <w:t>;</w:t>
      </w:r>
    </w:p>
    <w:p w14:paraId="357FCD97" w14:textId="69A476DD" w:rsidR="00C8283D" w:rsidRPr="003A6B8F" w:rsidRDefault="0098603B" w:rsidP="001C6F8C">
      <w:pPr>
        <w:pStyle w:val="Heading4"/>
        <w:spacing w:line="276" w:lineRule="auto"/>
      </w:pPr>
      <w:r w:rsidRPr="003A6B8F">
        <w:t>nový navrhovaný Subdodávateľ</w:t>
      </w:r>
      <w:r w:rsidR="00C8283D" w:rsidRPr="003A6B8F">
        <w:t xml:space="preserve">, musí byť schopný realizovať príslušnú časť predmetu </w:t>
      </w:r>
      <w:r w:rsidR="003B0F4C" w:rsidRPr="003A6B8F">
        <w:t>zákazky</w:t>
      </w:r>
      <w:r w:rsidR="00C8283D" w:rsidRPr="003A6B8F">
        <w:t xml:space="preserve"> v súlade s touto Zmluvou a musí spĺňať minimálne podmienky kladené na Subdodávateľov v zmysle Súťažných podkladov a tejto Zmluvy </w:t>
      </w:r>
      <w:r w:rsidR="00734D0F" w:rsidRPr="003A6B8F">
        <w:br/>
      </w:r>
      <w:r w:rsidR="00C8283D" w:rsidRPr="003A6B8F">
        <w:t>(ak boli stanovené)</w:t>
      </w:r>
      <w:r w:rsidR="00090752" w:rsidRPr="003A6B8F">
        <w:t>;</w:t>
      </w:r>
    </w:p>
    <w:p w14:paraId="02FEF81F" w14:textId="66D8F2A7" w:rsidR="00C8283D" w:rsidRPr="003A6B8F" w:rsidRDefault="00C8283D" w:rsidP="001C6F8C">
      <w:pPr>
        <w:pStyle w:val="Heading4"/>
        <w:spacing w:line="276" w:lineRule="auto"/>
      </w:pPr>
      <w:r w:rsidRPr="003A6B8F">
        <w:t>Subdodávateľ nesmie byť vo vzťahu k</w:t>
      </w:r>
      <w:r w:rsidR="002B4B93" w:rsidRPr="003A6B8F">
        <w:t xml:space="preserve"> Objednávateľovi </w:t>
      </w:r>
      <w:r w:rsidR="00AB4889" w:rsidRPr="003A6B8F">
        <w:t>alebo príslušnému Odberateľovi</w:t>
      </w:r>
      <w:r w:rsidRPr="003A6B8F">
        <w:t xml:space="preserve"> </w:t>
      </w:r>
      <w:r w:rsidR="00AB4889" w:rsidRPr="003A6B8F">
        <w:t xml:space="preserve">(ak má plniť časť Zmluvy o združenej dodávke elektriny voči takému Odberateľovi) </w:t>
      </w:r>
      <w:r w:rsidRPr="003A6B8F">
        <w:t>v Konflikte záujmov a medzi Subdodávateľom a</w:t>
      </w:r>
      <w:r w:rsidR="002B4B93" w:rsidRPr="003A6B8F">
        <w:t xml:space="preserve"> Objednávateľom </w:t>
      </w:r>
      <w:r w:rsidR="00AB4889" w:rsidRPr="003A6B8F">
        <w:t xml:space="preserve">alebo </w:t>
      </w:r>
      <w:r w:rsidR="00AF2765" w:rsidRPr="003A6B8F">
        <w:t xml:space="preserve">príslušným Odberateľom </w:t>
      </w:r>
      <w:r w:rsidR="00AB4889" w:rsidRPr="003A6B8F">
        <w:t xml:space="preserve">(ak má plniť časť Zmluvy o združenej dodávke elektriny voči takému Odberateľovi) </w:t>
      </w:r>
      <w:r w:rsidRPr="003A6B8F">
        <w:t>nesmie byť vedené žiadne civilné sporové ani iné súdne konanie, pokiaľ</w:t>
      </w:r>
      <w:r w:rsidR="00004CD1" w:rsidRPr="003A6B8F">
        <w:t xml:space="preserve"> </w:t>
      </w:r>
      <w:r w:rsidRPr="003A6B8F">
        <w:t>nie je zrejmé, že takéto súdne konanie nemôže žiadnym negatívnym spôsobom ovplyvniť plnenie alebo nemôže znamenať Konflikt záujmov;</w:t>
      </w:r>
    </w:p>
    <w:p w14:paraId="0A815DB6" w14:textId="18814203" w:rsidR="00C8283D" w:rsidRPr="003A6B8F" w:rsidRDefault="00A80BDA" w:rsidP="001C6F8C">
      <w:pPr>
        <w:pStyle w:val="Heading4"/>
        <w:spacing w:line="276" w:lineRule="auto"/>
      </w:pPr>
      <w:bookmarkStart w:id="82" w:name="_Ref485128520"/>
      <w:r w:rsidRPr="003A6B8F">
        <w:t>Dodávateľ</w:t>
      </w:r>
      <w:r w:rsidR="00C8283D" w:rsidRPr="003A6B8F">
        <w:t xml:space="preserve"> oznámi </w:t>
      </w:r>
      <w:r w:rsidR="002B4B93" w:rsidRPr="003A6B8F">
        <w:t xml:space="preserve">Objednávateľovi </w:t>
      </w:r>
      <w:r w:rsidR="00C8283D" w:rsidRPr="003A6B8F">
        <w:t>návrh na zmenu Subdodávateľa spolu s predložením dokladov preukazujúcich splnenie podmienok uvedených vyššie.</w:t>
      </w:r>
      <w:bookmarkEnd w:id="82"/>
    </w:p>
    <w:p w14:paraId="1FF4B52F" w14:textId="01F00405" w:rsidR="00C8283D" w:rsidRPr="003A6B8F" w:rsidRDefault="00C8283D" w:rsidP="001C6F8C">
      <w:pPr>
        <w:pStyle w:val="Heading2"/>
        <w:widowControl w:val="0"/>
        <w:spacing w:line="276" w:lineRule="auto"/>
        <w:rPr>
          <w:bCs/>
        </w:rPr>
      </w:pPr>
      <w:r w:rsidRPr="003A6B8F">
        <w:rPr>
          <w:bCs/>
        </w:rPr>
        <w:t xml:space="preserve">Návrh na zmenu Subdodávateľa spolu s dokladmi podľa bodu </w:t>
      </w:r>
      <w:r w:rsidRPr="003A6B8F">
        <w:rPr>
          <w:bCs/>
        </w:rPr>
        <w:fldChar w:fldCharType="begin"/>
      </w:r>
      <w:r w:rsidRPr="003A6B8F">
        <w:rPr>
          <w:bCs/>
        </w:rPr>
        <w:instrText xml:space="preserve"> REF _Ref485128520 \r \h  \* MERGEFORMAT </w:instrText>
      </w:r>
      <w:r w:rsidRPr="003A6B8F">
        <w:rPr>
          <w:bCs/>
        </w:rPr>
      </w:r>
      <w:r w:rsidRPr="003A6B8F">
        <w:rPr>
          <w:bCs/>
        </w:rPr>
        <w:fldChar w:fldCharType="separate"/>
      </w:r>
      <w:r w:rsidR="00CD7A12">
        <w:rPr>
          <w:bCs/>
        </w:rPr>
        <w:t>20.2(d)</w:t>
      </w:r>
      <w:r w:rsidRPr="003A6B8F">
        <w:rPr>
          <w:bCs/>
        </w:rPr>
        <w:fldChar w:fldCharType="end"/>
      </w:r>
      <w:r w:rsidRPr="003A6B8F">
        <w:rPr>
          <w:bCs/>
        </w:rPr>
        <w:t xml:space="preserve"> vyššie a aktualizovaným znením </w:t>
      </w:r>
      <w:r w:rsidR="008A2A7A" w:rsidRPr="003A6B8F">
        <w:rPr>
          <w:bCs/>
        </w:rPr>
        <w:t>zoznamu Subdodávateľov</w:t>
      </w:r>
      <w:r w:rsidRPr="003A6B8F">
        <w:rPr>
          <w:bCs/>
        </w:rPr>
        <w:t xml:space="preserve"> musí </w:t>
      </w:r>
      <w:r w:rsidR="00A80BDA" w:rsidRPr="003A6B8F">
        <w:rPr>
          <w:bCs/>
          <w:iCs/>
        </w:rPr>
        <w:t>Dodávateľ</w:t>
      </w:r>
      <w:r w:rsidRPr="003A6B8F">
        <w:rPr>
          <w:bCs/>
        </w:rPr>
        <w:t xml:space="preserve"> predložiť </w:t>
      </w:r>
      <w:r w:rsidR="002B4B93" w:rsidRPr="003A6B8F">
        <w:t xml:space="preserve">Objednávateľovi </w:t>
      </w:r>
      <w:r w:rsidRPr="003A6B8F">
        <w:t>najneskôr</w:t>
      </w:r>
      <w:r w:rsidRPr="003A6B8F">
        <w:rPr>
          <w:bCs/>
        </w:rPr>
        <w:t xml:space="preserve"> </w:t>
      </w:r>
      <w:r w:rsidR="00DB583B" w:rsidRPr="003A6B8F">
        <w:rPr>
          <w:bCs/>
        </w:rPr>
        <w:t xml:space="preserve">desať </w:t>
      </w:r>
      <w:r w:rsidR="008A2A7A" w:rsidRPr="003A6B8F">
        <w:rPr>
          <w:bCs/>
        </w:rPr>
        <w:t>(10)</w:t>
      </w:r>
      <w:r w:rsidRPr="003A6B8F">
        <w:rPr>
          <w:bCs/>
        </w:rPr>
        <w:t xml:space="preserve"> </w:t>
      </w:r>
      <w:r w:rsidR="008A2A7A" w:rsidRPr="003A6B8F">
        <w:rPr>
          <w:bCs/>
        </w:rPr>
        <w:t>dní</w:t>
      </w:r>
      <w:r w:rsidRPr="003A6B8F">
        <w:rPr>
          <w:bCs/>
        </w:rPr>
        <w:t xml:space="preserve"> pred začatím plánovanej subdodávky. </w:t>
      </w:r>
      <w:r w:rsidR="002B4B93" w:rsidRPr="003A6B8F">
        <w:t xml:space="preserve">Objednávateľ </w:t>
      </w:r>
      <w:r w:rsidRPr="003A6B8F">
        <w:rPr>
          <w:bCs/>
        </w:rPr>
        <w:t>má právo zmenu</w:t>
      </w:r>
      <w:r w:rsidR="00004CD1" w:rsidRPr="003A6B8F">
        <w:rPr>
          <w:bCs/>
        </w:rPr>
        <w:t xml:space="preserve"> </w:t>
      </w:r>
      <w:r w:rsidR="008A2A7A" w:rsidRPr="003A6B8F">
        <w:rPr>
          <w:bCs/>
        </w:rPr>
        <w:t>alebo doplnenie Subdodávateľ</w:t>
      </w:r>
      <w:r w:rsidR="008C4112" w:rsidRPr="003A6B8F">
        <w:rPr>
          <w:bCs/>
        </w:rPr>
        <w:t>a</w:t>
      </w:r>
      <w:r w:rsidR="008A2A7A" w:rsidRPr="003A6B8F">
        <w:rPr>
          <w:bCs/>
        </w:rPr>
        <w:t xml:space="preserve"> </w:t>
      </w:r>
      <w:r w:rsidRPr="003A6B8F">
        <w:rPr>
          <w:bCs/>
        </w:rPr>
        <w:t>odmietnuť, ak nie sú splnené podmienky uvedené</w:t>
      </w:r>
      <w:r w:rsidR="00004CD1" w:rsidRPr="003A6B8F">
        <w:rPr>
          <w:bCs/>
        </w:rPr>
        <w:t xml:space="preserve"> </w:t>
      </w:r>
      <w:r w:rsidRPr="003A6B8F">
        <w:rPr>
          <w:bCs/>
        </w:rPr>
        <w:t xml:space="preserve">v bode </w:t>
      </w:r>
      <w:r w:rsidRPr="003A6B8F">
        <w:rPr>
          <w:bCs/>
        </w:rPr>
        <w:fldChar w:fldCharType="begin"/>
      </w:r>
      <w:r w:rsidRPr="003A6B8F">
        <w:rPr>
          <w:bCs/>
        </w:rPr>
        <w:instrText xml:space="preserve"> REF _Ref485128550 \r \h  \* MERGEFORMAT </w:instrText>
      </w:r>
      <w:r w:rsidRPr="003A6B8F">
        <w:rPr>
          <w:bCs/>
        </w:rPr>
      </w:r>
      <w:r w:rsidRPr="003A6B8F">
        <w:rPr>
          <w:bCs/>
        </w:rPr>
        <w:fldChar w:fldCharType="separate"/>
      </w:r>
      <w:r w:rsidR="00CD7A12">
        <w:rPr>
          <w:bCs/>
        </w:rPr>
        <w:t>20.2</w:t>
      </w:r>
      <w:r w:rsidRPr="003A6B8F">
        <w:rPr>
          <w:bCs/>
        </w:rPr>
        <w:fldChar w:fldCharType="end"/>
      </w:r>
      <w:r w:rsidRPr="003A6B8F">
        <w:rPr>
          <w:bCs/>
        </w:rPr>
        <w:t xml:space="preserve"> vyššie.</w:t>
      </w:r>
    </w:p>
    <w:p w14:paraId="09D7A10A" w14:textId="231D924B" w:rsidR="00C8283D" w:rsidRPr="003A6B8F" w:rsidRDefault="00C8283D" w:rsidP="001C6F8C">
      <w:pPr>
        <w:pStyle w:val="Heading2"/>
        <w:widowControl w:val="0"/>
        <w:spacing w:line="276" w:lineRule="auto"/>
        <w:rPr>
          <w:bCs/>
        </w:rPr>
      </w:pPr>
      <w:r w:rsidRPr="003A6B8F">
        <w:rPr>
          <w:bCs/>
        </w:rPr>
        <w:t>Pre vylúčenie pochybností sa Zmluvné strany dohodli, že pre zmenu alebo doplnenie Subdodávateľov nie je potrebné uzatvárať dodatok k tejto Zmluve, pokiaľ bude dodržaný postup podľa tohto bodu</w:t>
      </w:r>
      <w:r w:rsidR="00493916" w:rsidRPr="003A6B8F">
        <w:rPr>
          <w:bCs/>
        </w:rPr>
        <w:t xml:space="preserve"> </w:t>
      </w:r>
      <w:r w:rsidR="00493916" w:rsidRPr="003A6B8F">
        <w:rPr>
          <w:bCs/>
        </w:rPr>
        <w:fldChar w:fldCharType="begin"/>
      </w:r>
      <w:r w:rsidR="00493916" w:rsidRPr="003A6B8F">
        <w:rPr>
          <w:bCs/>
        </w:rPr>
        <w:instrText xml:space="preserve"> REF _Ref91064340 \r \h </w:instrText>
      </w:r>
      <w:r w:rsidR="009E3D28" w:rsidRPr="003A6B8F">
        <w:rPr>
          <w:bCs/>
        </w:rPr>
        <w:instrText xml:space="preserve"> \* MERGEFORMAT </w:instrText>
      </w:r>
      <w:r w:rsidR="00493916" w:rsidRPr="003A6B8F">
        <w:rPr>
          <w:bCs/>
        </w:rPr>
      </w:r>
      <w:r w:rsidR="00493916" w:rsidRPr="003A6B8F">
        <w:rPr>
          <w:bCs/>
        </w:rPr>
        <w:fldChar w:fldCharType="separate"/>
      </w:r>
      <w:r w:rsidR="00CD7A12">
        <w:rPr>
          <w:bCs/>
        </w:rPr>
        <w:t>20</w:t>
      </w:r>
      <w:r w:rsidR="00493916" w:rsidRPr="003A6B8F">
        <w:rPr>
          <w:bCs/>
        </w:rPr>
        <w:fldChar w:fldCharType="end"/>
      </w:r>
      <w:r w:rsidR="00493916" w:rsidRPr="003A6B8F">
        <w:rPr>
          <w:bCs/>
        </w:rPr>
        <w:t xml:space="preserve"> Zmluvy</w:t>
      </w:r>
      <w:r w:rsidRPr="003A6B8F">
        <w:rPr>
          <w:bCs/>
        </w:rPr>
        <w:t>.</w:t>
      </w:r>
    </w:p>
    <w:p w14:paraId="71E57108" w14:textId="74905563" w:rsidR="0091445E" w:rsidRPr="003A6B8F" w:rsidRDefault="00C8283D" w:rsidP="001C6F8C">
      <w:pPr>
        <w:pStyle w:val="Heading2"/>
        <w:widowControl w:val="0"/>
        <w:spacing w:line="276" w:lineRule="auto"/>
        <w:rPr>
          <w:bCs/>
        </w:rPr>
      </w:pPr>
      <w:r w:rsidRPr="003A6B8F">
        <w:rPr>
          <w:bCs/>
        </w:rPr>
        <w:t xml:space="preserve">V prípade, ak </w:t>
      </w:r>
      <w:r w:rsidR="00A80BDA" w:rsidRPr="003A6B8F">
        <w:rPr>
          <w:bCs/>
        </w:rPr>
        <w:t>Dodávateľ</w:t>
      </w:r>
      <w:r w:rsidRPr="003A6B8F">
        <w:rPr>
          <w:bCs/>
        </w:rPr>
        <w:t xml:space="preserve"> využije na plnenie ktorejkoľvek povinnosti podľa tejto Zmluvy Subdodávateľa, </w:t>
      </w:r>
      <w:r w:rsidR="00A80BDA" w:rsidRPr="003A6B8F">
        <w:rPr>
          <w:bCs/>
        </w:rPr>
        <w:t>Dodávateľ</w:t>
      </w:r>
      <w:r w:rsidRPr="003A6B8F">
        <w:rPr>
          <w:bCs/>
        </w:rPr>
        <w:t xml:space="preserve"> za konanie Subdodávateľa voči </w:t>
      </w:r>
      <w:r w:rsidR="00AB4889" w:rsidRPr="003A6B8F">
        <w:rPr>
          <w:bCs/>
        </w:rPr>
        <w:t>Odberateľom</w:t>
      </w:r>
      <w:r w:rsidRPr="003A6B8F">
        <w:rPr>
          <w:bCs/>
        </w:rPr>
        <w:t xml:space="preserve"> zodpovedá,</w:t>
      </w:r>
      <w:r w:rsidR="00734D0F" w:rsidRPr="003A6B8F">
        <w:rPr>
          <w:bCs/>
        </w:rPr>
        <w:br/>
      </w:r>
      <w:r w:rsidRPr="003A6B8F">
        <w:rPr>
          <w:bCs/>
        </w:rPr>
        <w:t>ako keby plnenie vykonával sám.</w:t>
      </w:r>
    </w:p>
    <w:p w14:paraId="04FBE46D" w14:textId="77777777" w:rsidR="00DD7768" w:rsidRPr="003A6B8F" w:rsidRDefault="00DD7768" w:rsidP="001C6F8C">
      <w:pPr>
        <w:pStyle w:val="Heading1"/>
        <w:keepNext w:val="0"/>
        <w:keepLines w:val="0"/>
        <w:spacing w:after="360" w:line="276" w:lineRule="auto"/>
      </w:pPr>
      <w:bookmarkStart w:id="83" w:name="_Ref154141926"/>
      <w:bookmarkEnd w:id="80"/>
      <w:r w:rsidRPr="003A6B8F">
        <w:t>Komunikácia a oprávnené osoby</w:t>
      </w:r>
      <w:bookmarkEnd w:id="83"/>
    </w:p>
    <w:p w14:paraId="576AA4DB" w14:textId="3C240402" w:rsidR="00DD7768" w:rsidRPr="003A6B8F" w:rsidRDefault="00DD7768" w:rsidP="001C6F8C">
      <w:pPr>
        <w:pStyle w:val="Heading2"/>
        <w:widowControl w:val="0"/>
        <w:spacing w:line="276" w:lineRule="auto"/>
      </w:pPr>
      <w:r w:rsidRPr="003A6B8F">
        <w:t xml:space="preserve">Všetky oznámenia, žiadosti, požiadavky a ostatná komunikácia, ktoré sa vyžadujú </w:t>
      </w:r>
      <w:r w:rsidR="00734D0F" w:rsidRPr="003A6B8F">
        <w:br/>
      </w:r>
      <w:r w:rsidRPr="003A6B8F">
        <w:t>alebo sú v tejto Zmluve inak predpokladané, musia byť v písomnej forme, v slovenskom jazyku, a budú sa doručovať jedným alebo viacerými z nasledujúcich spôsobov, pričom</w:t>
      </w:r>
      <w:r w:rsidR="00734D0F" w:rsidRPr="003A6B8F">
        <w:br/>
      </w:r>
      <w:r w:rsidRPr="003A6B8F">
        <w:t>sa budú považovať za riadne doručené, ak:</w:t>
      </w:r>
    </w:p>
    <w:p w14:paraId="31433A27" w14:textId="77777777" w:rsidR="00DD7768" w:rsidRPr="003A6B8F" w:rsidRDefault="00DD7768" w:rsidP="001C6F8C">
      <w:pPr>
        <w:pStyle w:val="Heading4"/>
        <w:widowControl w:val="0"/>
        <w:spacing w:line="276" w:lineRule="auto"/>
      </w:pPr>
      <w:r w:rsidRPr="003A6B8F">
        <w:t>budú doručované osobne, pri prijatí alebo odmietnutí prevzatia;</w:t>
      </w:r>
    </w:p>
    <w:p w14:paraId="7B1AC6C7" w14:textId="1058F6AE" w:rsidR="00DD7768" w:rsidRPr="003A6B8F" w:rsidRDefault="00A91C52" w:rsidP="001C6F8C">
      <w:pPr>
        <w:pStyle w:val="Heading4"/>
        <w:widowControl w:val="0"/>
        <w:spacing w:line="276" w:lineRule="auto"/>
      </w:pPr>
      <w:bookmarkStart w:id="84" w:name="_Ref73711600"/>
      <w:r w:rsidRPr="003A6B8F">
        <w:t xml:space="preserve">ak to nie je vylúčené podľa niektorého ustanovenia tejto Zmluvy tak </w:t>
      </w:r>
      <w:r w:rsidR="00DD7768" w:rsidRPr="003A6B8F">
        <w:t>budú zasielané elektronickou poštou (e-mailom), v momente, kedy systém elektronickej pošty odosielateľa alebo príjemcu pošle na e-mailovú adresu odosielateľa potvrdenie</w:t>
      </w:r>
      <w:r w:rsidR="00734D0F" w:rsidRPr="003A6B8F">
        <w:br/>
      </w:r>
      <w:r w:rsidR="00DD7768" w:rsidRPr="003A6B8F">
        <w:t>o doručení elektronickej pošty do systému elektronickej pošty príjemcu, pričom v prípade, ak takéto potvrdenie bude doručené na adresu odosielateľa mimo pracovný deň alebo v pracovný deň po bežnom pracovnom čase, za čas doručenia sa bude považovať najbližší nasledujúci pracovný deň;</w:t>
      </w:r>
      <w:bookmarkEnd w:id="84"/>
      <w:r w:rsidR="00DD7768" w:rsidRPr="003A6B8F">
        <w:t xml:space="preserve"> </w:t>
      </w:r>
    </w:p>
    <w:p w14:paraId="78393A78" w14:textId="4AF8BE1E" w:rsidR="00DD7768" w:rsidRPr="003A6B8F" w:rsidRDefault="00DD7768" w:rsidP="001C6F8C">
      <w:pPr>
        <w:pStyle w:val="Heading4"/>
        <w:widowControl w:val="0"/>
        <w:spacing w:line="276" w:lineRule="auto"/>
      </w:pPr>
      <w:r w:rsidRPr="003A6B8F">
        <w:t>budú doručované ako doporučená zásielka</w:t>
      </w:r>
      <w:r w:rsidR="00F8581E" w:rsidRPr="003A6B8F">
        <w:t xml:space="preserve"> do vlastných rúk</w:t>
      </w:r>
      <w:r w:rsidRPr="003A6B8F">
        <w:t>, prevzatím, odmietnutím prevzatia alebo prvý pracovný deň po tom, čo pošta vráti komunikáciu odosielajúcej strane ako nedoručenú.</w:t>
      </w:r>
    </w:p>
    <w:p w14:paraId="3016C633" w14:textId="214C2798" w:rsidR="000327E8" w:rsidRPr="003A6B8F" w:rsidRDefault="00DD7768" w:rsidP="001C6F8C">
      <w:pPr>
        <w:pStyle w:val="Heading2"/>
        <w:widowControl w:val="0"/>
        <w:spacing w:line="276" w:lineRule="auto"/>
      </w:pPr>
      <w:r w:rsidRPr="003A6B8F">
        <w:t>Všetky oznámenia, žiadosti, požiadavky a ostatná</w:t>
      </w:r>
      <w:r w:rsidR="00F01525" w:rsidRPr="003A6B8F">
        <w:t xml:space="preserve"> komunikácia budú adresované na </w:t>
      </w:r>
      <w:r w:rsidRPr="003A6B8F">
        <w:t>príslušné adresy sídla Zmluvných strán a/alebo adresy Zmluvných strán uvedené v</w:t>
      </w:r>
      <w:r w:rsidR="0084350A" w:rsidRPr="003A6B8F">
        <w:t> </w:t>
      </w:r>
      <w:r w:rsidRPr="003A6B8F">
        <w:t>záhlaví</w:t>
      </w:r>
      <w:r w:rsidR="0084350A" w:rsidRPr="003A6B8F">
        <w:br/>
      </w:r>
      <w:r w:rsidRPr="003A6B8F">
        <w:t>tejto Zmluvy a</w:t>
      </w:r>
      <w:r w:rsidR="00FF2507" w:rsidRPr="003A6B8F">
        <w:t xml:space="preserve"> zároveň kontaktným osobám</w:t>
      </w:r>
      <w:r w:rsidR="000327E8" w:rsidRPr="003A6B8F">
        <w:t xml:space="preserve"> uvedeným nižšie:</w:t>
      </w:r>
    </w:p>
    <w:p w14:paraId="17E8FE9E" w14:textId="18CB5632" w:rsidR="002142B4" w:rsidRPr="003A6B8F" w:rsidRDefault="002142B4" w:rsidP="001C6F8C">
      <w:pPr>
        <w:pStyle w:val="Heading4"/>
        <w:spacing w:line="276" w:lineRule="auto"/>
      </w:pPr>
      <w:r w:rsidRPr="003A6B8F">
        <w:t xml:space="preserve">Kontaktné osoby na strane </w:t>
      </w:r>
      <w:r w:rsidR="002B4B93" w:rsidRPr="003A6B8F">
        <w:t>Objednávateľa</w:t>
      </w:r>
    </w:p>
    <w:p w14:paraId="3A691E9A" w14:textId="0C78EE86" w:rsidR="002A32CC" w:rsidRPr="00882A24" w:rsidRDefault="009B01DB" w:rsidP="001C6F8C">
      <w:pPr>
        <w:pStyle w:val="Heading4"/>
        <w:numPr>
          <w:ilvl w:val="0"/>
          <w:numId w:val="0"/>
        </w:numPr>
        <w:spacing w:line="276" w:lineRule="auto"/>
        <w:ind w:left="1440"/>
      </w:pPr>
      <w:r w:rsidRPr="00882A24">
        <w:t>Ing. Oršula Jaroslav</w:t>
      </w:r>
      <w:r w:rsidR="006575A6" w:rsidRPr="00882A24">
        <w:t xml:space="preserve">, </w:t>
      </w:r>
      <w:r w:rsidR="009C34B1" w:rsidRPr="00882A24">
        <w:t xml:space="preserve">055/64 19 195, </w:t>
      </w:r>
      <w:hyperlink r:id="rId13" w:history="1">
        <w:r w:rsidR="002A32CC" w:rsidRPr="00882A24">
          <w:rPr>
            <w:rStyle w:val="Hyperlink"/>
          </w:rPr>
          <w:t>jaroslav.orsula@kosice.sk</w:t>
        </w:r>
      </w:hyperlink>
    </w:p>
    <w:p w14:paraId="02BBDF09" w14:textId="7DF05FA8" w:rsidR="002142B4" w:rsidRPr="003A6B8F" w:rsidRDefault="002A32CC" w:rsidP="001C6F8C">
      <w:pPr>
        <w:pStyle w:val="Heading4"/>
        <w:numPr>
          <w:ilvl w:val="0"/>
          <w:numId w:val="0"/>
        </w:numPr>
        <w:spacing w:line="276" w:lineRule="auto"/>
        <w:ind w:left="1440"/>
      </w:pPr>
      <w:r w:rsidRPr="00882A24">
        <w:t>Bc. Birošová Eva, 055</w:t>
      </w:r>
      <w:r w:rsidR="00526BAD" w:rsidRPr="00882A24">
        <w:t xml:space="preserve">/64 19 842, </w:t>
      </w:r>
      <w:r w:rsidR="00526BAD" w:rsidRPr="00882A24">
        <w:rPr>
          <w:color w:val="2E74B5" w:themeColor="accent5" w:themeShade="BF"/>
          <w:u w:val="single"/>
        </w:rPr>
        <w:t>eva.birosova@</w:t>
      </w:r>
      <w:r w:rsidR="006404C7" w:rsidRPr="00882A24">
        <w:rPr>
          <w:color w:val="2E74B5" w:themeColor="accent5" w:themeShade="BF"/>
          <w:u w:val="single"/>
        </w:rPr>
        <w:t>kosice.sk</w:t>
      </w:r>
    </w:p>
    <w:p w14:paraId="1BBE7586" w14:textId="77777777" w:rsidR="002142B4" w:rsidRPr="003A6B8F" w:rsidRDefault="002142B4" w:rsidP="001C6F8C">
      <w:pPr>
        <w:pStyle w:val="Heading4"/>
        <w:spacing w:line="276" w:lineRule="auto"/>
      </w:pPr>
      <w:r w:rsidRPr="003A6B8F">
        <w:t>Kontaktné osoby na strane Dodávateľa</w:t>
      </w:r>
    </w:p>
    <w:p w14:paraId="46851703" w14:textId="7D616075" w:rsidR="00DD7768" w:rsidRPr="00026884" w:rsidRDefault="000327E8" w:rsidP="001C6F8C">
      <w:pPr>
        <w:pStyle w:val="Heading4"/>
        <w:numPr>
          <w:ilvl w:val="0"/>
          <w:numId w:val="0"/>
        </w:numPr>
        <w:spacing w:line="276" w:lineRule="auto"/>
        <w:ind w:left="1440"/>
      </w:pPr>
      <w:r w:rsidRPr="00026884">
        <w:t>[•].</w:t>
      </w:r>
    </w:p>
    <w:p w14:paraId="5633E233" w14:textId="46550B7B" w:rsidR="00A91C52" w:rsidRPr="003A6B8F" w:rsidRDefault="00007283" w:rsidP="001C6F8C">
      <w:pPr>
        <w:pStyle w:val="Heading2"/>
        <w:widowControl w:val="0"/>
        <w:spacing w:line="276" w:lineRule="auto"/>
      </w:pPr>
      <w:r w:rsidRPr="003A6B8F">
        <w:t>Podľa tejto Zmluvy nie je účinne možné doručiť emailom</w:t>
      </w:r>
      <w:r w:rsidR="00D50E3E" w:rsidRPr="003A6B8F">
        <w:t xml:space="preserve"> podľa bodu </w:t>
      </w:r>
      <w:r w:rsidRPr="003A6B8F">
        <w:fldChar w:fldCharType="begin"/>
      </w:r>
      <w:r w:rsidRPr="003A6B8F">
        <w:instrText xml:space="preserve"> REF _Ref73711600 \r \h </w:instrText>
      </w:r>
      <w:r w:rsidR="00D50E3E" w:rsidRPr="003A6B8F">
        <w:instrText xml:space="preserve"> \* MERGEFORMAT </w:instrText>
      </w:r>
      <w:r w:rsidRPr="003A6B8F">
        <w:fldChar w:fldCharType="separate"/>
      </w:r>
      <w:r w:rsidR="00CD7A12">
        <w:t>21.1(b)</w:t>
      </w:r>
      <w:r w:rsidRPr="003A6B8F">
        <w:fldChar w:fldCharType="end"/>
      </w:r>
      <w:r w:rsidRPr="003A6B8F">
        <w:t xml:space="preserve"> </w:t>
      </w:r>
      <w:r w:rsidR="00D50E3E" w:rsidRPr="003A6B8F">
        <w:t xml:space="preserve">žiadne odstúpenie od Zmluvy. </w:t>
      </w:r>
    </w:p>
    <w:p w14:paraId="1321C5BC" w14:textId="77777777" w:rsidR="00682646" w:rsidRPr="003A6B8F" w:rsidRDefault="00682646" w:rsidP="001C6F8C">
      <w:pPr>
        <w:pStyle w:val="Heading1"/>
        <w:keepNext w:val="0"/>
        <w:keepLines w:val="0"/>
        <w:spacing w:after="360" w:line="276" w:lineRule="auto"/>
      </w:pPr>
      <w:bookmarkStart w:id="85" w:name="_Toc59181923"/>
      <w:r w:rsidRPr="003A6B8F">
        <w:t>Mlčanlivosť a dôverné informácie</w:t>
      </w:r>
      <w:bookmarkEnd w:id="85"/>
    </w:p>
    <w:p w14:paraId="11AB8B73" w14:textId="6E2BAFF6" w:rsidR="00682646" w:rsidRPr="003A6B8F" w:rsidRDefault="00682646" w:rsidP="001C6F8C">
      <w:pPr>
        <w:pStyle w:val="Heading2"/>
        <w:widowControl w:val="0"/>
        <w:spacing w:line="276" w:lineRule="auto"/>
      </w:pPr>
      <w:r w:rsidRPr="003A6B8F">
        <w:t>Zmluvné strany sú povinné zachovávať mlčanlivosť o akýchkoľvek in</w:t>
      </w:r>
      <w:r w:rsidR="00F01525" w:rsidRPr="003A6B8F">
        <w:t>formáciách a </w:t>
      </w:r>
      <w:r w:rsidRPr="003A6B8F">
        <w:t>údajoch (bez ohľadu na to, či sú také údaje alebo informácie komerčnej, marketingovej, finančnej, technickej alebo inej povahy, know-how), ktoré druhá Zmluvná strana označí za dôverné alebo ako predmet obchodného tajomstva a sú pre takéto údaje a informácie naplnené všetky zákonné predpoklady pre ich vnímanie ako obchodného tajomstva (ďalej aj ako „</w:t>
      </w:r>
      <w:r w:rsidRPr="003A6B8F">
        <w:rPr>
          <w:b/>
          <w:bCs/>
        </w:rPr>
        <w:t>Dôverné informácie</w:t>
      </w:r>
      <w:r w:rsidRPr="003A6B8F">
        <w:t xml:space="preserve">“). </w:t>
      </w:r>
    </w:p>
    <w:p w14:paraId="7D117F8F" w14:textId="77777777" w:rsidR="00682646" w:rsidRPr="003A6B8F" w:rsidRDefault="00682646" w:rsidP="001C6F8C">
      <w:pPr>
        <w:pStyle w:val="Heading2"/>
        <w:widowControl w:val="0"/>
        <w:spacing w:line="276" w:lineRule="auto"/>
      </w:pPr>
      <w:bookmarkStart w:id="86" w:name="_Ref518494073"/>
      <w:r w:rsidRPr="003A6B8F">
        <w:t>Zmluvné strany sa zaväzujú zachovávať mlčanlivosť o Dôverných informáciách, používať Dôverné informácie výlučne na účely plnenia Zmluvy, neposkytnúť a nesprístupniť Dôverné informácie tretím osobám a prijať všetky potrebné opatrenia na ochranu a zabezpečenie Dôverných informácií pred ich zverejnením alebo poskytnutím tretej osobe. Toto ustanovenie sa nebude vzťahovať na poskytnutie informácií v prípade, ak:</w:t>
      </w:r>
      <w:bookmarkEnd w:id="86"/>
    </w:p>
    <w:p w14:paraId="2357876A" w14:textId="16E41B33" w:rsidR="00682646" w:rsidRPr="003A6B8F" w:rsidRDefault="00682646" w:rsidP="001C6F8C">
      <w:pPr>
        <w:pStyle w:val="Heading4"/>
        <w:spacing w:line="276" w:lineRule="auto"/>
      </w:pPr>
      <w:r w:rsidRPr="003A6B8F">
        <w:t>ide o zverejnenie samotného textu Zmluvy alebo iných informácií, ktoré sa získali</w:t>
      </w:r>
      <w:r w:rsidR="00734D0F" w:rsidRPr="003A6B8F">
        <w:br/>
      </w:r>
      <w:r w:rsidRPr="003A6B8F">
        <w:t xml:space="preserve">za verejné financie alebo sa týkajú používania verejných financií a ktoré </w:t>
      </w:r>
      <w:r w:rsidR="002B4B93" w:rsidRPr="003A6B8F">
        <w:t xml:space="preserve">Objednávateľ </w:t>
      </w:r>
      <w:r w:rsidRPr="003A6B8F">
        <w:t>zverejňuje z dôvodu transparentnosti podľa Právnych predpisov;</w:t>
      </w:r>
    </w:p>
    <w:p w14:paraId="6FF2A7B9" w14:textId="77777777" w:rsidR="00682646" w:rsidRPr="003A6B8F" w:rsidRDefault="00682646" w:rsidP="001C6F8C">
      <w:pPr>
        <w:pStyle w:val="Heading4"/>
        <w:spacing w:line="276" w:lineRule="auto"/>
      </w:pPr>
      <w:r w:rsidRPr="003A6B8F">
        <w:t>to bude potrebné pre plnenie jej povinností podľa tejto Zmluvy;</w:t>
      </w:r>
    </w:p>
    <w:p w14:paraId="4B196994" w14:textId="77777777" w:rsidR="00682646" w:rsidRPr="003A6B8F" w:rsidRDefault="00682646" w:rsidP="001C6F8C">
      <w:pPr>
        <w:pStyle w:val="Heading4"/>
        <w:spacing w:line="276" w:lineRule="auto"/>
      </w:pPr>
      <w:r w:rsidRPr="003A6B8F">
        <w:t>na to bude povinná podľa právneho predpisu alebo podľa vykonateľného rozhodnutia, opatrenia alebo výzvy príslušného orgánu verejnej moci;</w:t>
      </w:r>
    </w:p>
    <w:p w14:paraId="28F438E5" w14:textId="77777777" w:rsidR="00682646" w:rsidRPr="003A6B8F" w:rsidRDefault="00682646" w:rsidP="001C6F8C">
      <w:pPr>
        <w:pStyle w:val="Heading4"/>
        <w:spacing w:line="276" w:lineRule="auto"/>
      </w:pPr>
      <w:r w:rsidRPr="003A6B8F">
        <w:t>to bude potrebné v súdnych, rozhodcovských, správnych a iných obdobných konaniach;</w:t>
      </w:r>
    </w:p>
    <w:p w14:paraId="3C3772C6" w14:textId="77777777" w:rsidR="00682646" w:rsidRPr="003A6B8F" w:rsidRDefault="00682646" w:rsidP="001C6F8C">
      <w:pPr>
        <w:pStyle w:val="Heading4"/>
        <w:spacing w:line="276" w:lineRule="auto"/>
      </w:pPr>
      <w:r w:rsidRPr="003A6B8F">
        <w:t>treťou osobou bude právny alebo daňový poradca, audítor, banka, pobočka zahraničnej banky, ich poradcovia, alebo iný poradca Zmluvnej strany, ktorý zároveň vo vzťahu k poskytnutým alebo sprístupneným informáciám bude mať zákonom uloženú alebo zmluvne dohodnutú povinnosť zachovávania mlčanlivosti;</w:t>
      </w:r>
    </w:p>
    <w:p w14:paraId="363AD7A5" w14:textId="77777777" w:rsidR="00682646" w:rsidRPr="003A6B8F" w:rsidRDefault="00682646" w:rsidP="001C6F8C">
      <w:pPr>
        <w:pStyle w:val="Heading4"/>
        <w:spacing w:line="276" w:lineRule="auto"/>
      </w:pPr>
      <w:r w:rsidRPr="003A6B8F">
        <w:t xml:space="preserve">treťou osobou bude osoba, ktorá má vo vzťahu k Zmluvnej strane postavenie ovládajúcej osoby alebo ovládanej osoby podľa príslušných ustanovení Obchodného zákonníka. </w:t>
      </w:r>
    </w:p>
    <w:p w14:paraId="0A6F93E3" w14:textId="50A57644" w:rsidR="00682646" w:rsidRPr="003A6B8F" w:rsidRDefault="00682646" w:rsidP="001C6F8C">
      <w:pPr>
        <w:pStyle w:val="Heading2"/>
        <w:widowControl w:val="0"/>
        <w:spacing w:line="276" w:lineRule="auto"/>
      </w:pPr>
      <w:r w:rsidRPr="003A6B8F">
        <w:t>Zmluvné strany sa dohodli, že obsah Zmluvy, vrátane obsahu všetkých jej príloh, je verejný</w:t>
      </w:r>
      <w:r w:rsidR="00734D0F" w:rsidRPr="003A6B8F">
        <w:br/>
      </w:r>
      <w:r w:rsidRPr="003A6B8F">
        <w:t xml:space="preserve">a nevzťahujú sa naň ustanovenia o ochrane informácií ako to ustanovuje </w:t>
      </w:r>
      <w:r w:rsidRPr="003A6B8F">
        <w:fldChar w:fldCharType="begin"/>
      </w:r>
      <w:r w:rsidRPr="003A6B8F">
        <w:instrText xml:space="preserve"> REF _Ref518494073 \r \h  \* MERGEFORMAT </w:instrText>
      </w:r>
      <w:r w:rsidRPr="003A6B8F">
        <w:fldChar w:fldCharType="separate"/>
      </w:r>
      <w:r w:rsidR="00CD7A12">
        <w:t>22.2</w:t>
      </w:r>
      <w:r w:rsidRPr="003A6B8F">
        <w:fldChar w:fldCharType="end"/>
      </w:r>
      <w:r w:rsidRPr="003A6B8F">
        <w:t xml:space="preserve"> tejto Zmluvy.</w:t>
      </w:r>
    </w:p>
    <w:p w14:paraId="75890EC1" w14:textId="65BDE66A" w:rsidR="00682646" w:rsidRPr="003A6B8F" w:rsidRDefault="00682646" w:rsidP="001C6F8C">
      <w:pPr>
        <w:pStyle w:val="Heading2"/>
        <w:widowControl w:val="0"/>
        <w:spacing w:line="276" w:lineRule="auto"/>
      </w:pPr>
      <w:r w:rsidRPr="003A6B8F">
        <w:t>Povinnosť zachovávať mlčanlivosť podľa tohto bodu zostáva v platnosti aj po ukončení</w:t>
      </w:r>
      <w:r w:rsidR="00834CED" w:rsidRPr="003A6B8F">
        <w:br/>
      </w:r>
      <w:r w:rsidRPr="003A6B8F">
        <w:t>tejto Zmluvy.</w:t>
      </w:r>
    </w:p>
    <w:p w14:paraId="77BADDE8" w14:textId="77777777" w:rsidR="00DD642F" w:rsidRDefault="00DD642F" w:rsidP="001C6F8C">
      <w:pPr>
        <w:pStyle w:val="Heading1"/>
        <w:keepNext w:val="0"/>
        <w:keepLines w:val="0"/>
        <w:spacing w:after="360" w:line="276" w:lineRule="auto"/>
      </w:pPr>
      <w:r>
        <w:t>Výzva na nápravu</w:t>
      </w:r>
    </w:p>
    <w:p w14:paraId="16E97065" w14:textId="6FEC1499" w:rsidR="00DD642F" w:rsidRPr="00DD642F" w:rsidRDefault="00DD642F" w:rsidP="001C6F8C">
      <w:pPr>
        <w:pStyle w:val="Heading2"/>
        <w:spacing w:line="276" w:lineRule="auto"/>
      </w:pPr>
      <w:r w:rsidRPr="00DD642F">
        <w:t xml:space="preserve">Objednávateľ je oprávnený kontrolovať plnenie akýchkoľvek povinností </w:t>
      </w:r>
      <w:r>
        <w:t>Dodávateľa</w:t>
      </w:r>
      <w:r w:rsidRPr="00DD642F">
        <w:t xml:space="preserve"> na základe tejto Zmluvy</w:t>
      </w:r>
      <w:r>
        <w:t xml:space="preserve"> alebo ktorejkoľvek Zmluvy o združenej dodávke elektriny</w:t>
      </w:r>
      <w:r w:rsidRPr="00DD642F">
        <w:t xml:space="preserve">. Ak </w:t>
      </w:r>
      <w:r>
        <w:t>Dodávateľ</w:t>
      </w:r>
      <w:r w:rsidRPr="00DD642F">
        <w:t xml:space="preserve"> porušuje alebo neplní akýmkoľvek spôsobom túto Zmluvu</w:t>
      </w:r>
      <w:r>
        <w:t xml:space="preserve"> alebo akúkoľvek Zmluvu o združenej dodávke elektriny</w:t>
      </w:r>
      <w:r w:rsidRPr="00DD642F">
        <w:t xml:space="preserve"> je Objednávateľ oprávnený vyzvať </w:t>
      </w:r>
      <w:r>
        <w:t>Dodávateľa</w:t>
      </w:r>
      <w:r w:rsidRPr="00DD642F">
        <w:t xml:space="preserve">, aby toto porušenie alebo neplnenie napravil v primeranej lehote na nápravu. Ak s prihliadnutím na dohodu Zmluvných strán nie je primeranou lehotou na nápravu iná lehota, platí, že primeranou lehotou na nápravu je desať (10) kalendárnych dní. Pokiaľ </w:t>
      </w:r>
      <w:r>
        <w:t>Dodávateľ</w:t>
      </w:r>
      <w:r w:rsidRPr="00DD642F">
        <w:t xml:space="preserve"> nenapraví toto porušenie alebo neplnenie v lehote na nápravu určenej podľa tohto bodu, má Objednávateľ právo určiť </w:t>
      </w:r>
      <w:r>
        <w:t>Dodávateľovi</w:t>
      </w:r>
      <w:r w:rsidRPr="00DD642F">
        <w:t xml:space="preserve"> ešte jednu náhradnú lehotu na nápravu. Pokiaľ </w:t>
      </w:r>
      <w:r w:rsidR="004F7601">
        <w:t>Dodávateľ</w:t>
      </w:r>
      <w:r w:rsidRPr="00DD642F">
        <w:t xml:space="preserve"> nenapraví toto porušenie alebo neplnenie ani v druhej náhradnej lehote na nápravu určenej podľa tohto bodu, má Objednávateľ právo od tejto Zmluvy odstúpiť.</w:t>
      </w:r>
    </w:p>
    <w:p w14:paraId="62F405FA" w14:textId="6F179BA4" w:rsidR="0025018F" w:rsidRPr="003A6B8F" w:rsidRDefault="0025018F" w:rsidP="001C6F8C">
      <w:pPr>
        <w:pStyle w:val="Heading1"/>
        <w:keepNext w:val="0"/>
        <w:keepLines w:val="0"/>
        <w:spacing w:after="360" w:line="276" w:lineRule="auto"/>
      </w:pPr>
      <w:r w:rsidRPr="003A6B8F">
        <w:t>Zánik Zmluvy</w:t>
      </w:r>
    </w:p>
    <w:p w14:paraId="46963C2F" w14:textId="77777777" w:rsidR="0025018F" w:rsidRPr="003A6B8F" w:rsidRDefault="0025018F" w:rsidP="001C6F8C">
      <w:pPr>
        <w:pStyle w:val="Heading2"/>
        <w:spacing w:line="276" w:lineRule="auto"/>
      </w:pPr>
      <w:r w:rsidRPr="003A6B8F">
        <w:t xml:space="preserve">Túto Zmluvu je možné predčasne ukončiť </w:t>
      </w:r>
    </w:p>
    <w:p w14:paraId="0C8FB44A" w14:textId="77777777" w:rsidR="0025018F" w:rsidRPr="003A6B8F" w:rsidRDefault="0025018F" w:rsidP="001C6F8C">
      <w:pPr>
        <w:pStyle w:val="Heading4"/>
        <w:spacing w:line="276" w:lineRule="auto"/>
      </w:pPr>
      <w:r w:rsidRPr="003A6B8F">
        <w:t>dohodou Zmluvných strán; alebo</w:t>
      </w:r>
    </w:p>
    <w:p w14:paraId="00042CDD" w14:textId="77777777" w:rsidR="0025018F" w:rsidRPr="003A6B8F" w:rsidRDefault="0025018F" w:rsidP="001C6F8C">
      <w:pPr>
        <w:pStyle w:val="Heading4"/>
        <w:spacing w:line="276" w:lineRule="auto"/>
      </w:pPr>
      <w:r w:rsidRPr="003A6B8F">
        <w:t>odstúpením od tejto Zmluvy niektorou zo Zmluvných strán v súlade s podmienkami tejto Zmluvy.</w:t>
      </w:r>
    </w:p>
    <w:p w14:paraId="3B39D3AE" w14:textId="70F95959" w:rsidR="0025018F" w:rsidRPr="003A6B8F" w:rsidRDefault="0025018F" w:rsidP="001C6F8C">
      <w:pPr>
        <w:pStyle w:val="Heading2"/>
        <w:spacing w:line="276" w:lineRule="auto"/>
      </w:pPr>
      <w:r w:rsidRPr="003A6B8F">
        <w:t xml:space="preserve">Nad rámec oprávnenia v ostatných ustanoveniach tejto Zmluvy je </w:t>
      </w:r>
      <w:r w:rsidR="002B4B93" w:rsidRPr="003A6B8F">
        <w:t xml:space="preserve">Objednávateľ </w:t>
      </w:r>
      <w:r w:rsidRPr="003A6B8F">
        <w:t>oprávnený odstúpiť od tejto Zmluvy v nasledovných prípadoch, ktoré znamenajú podstatné porušenie Zmluvy:</w:t>
      </w:r>
    </w:p>
    <w:p w14:paraId="347A994C" w14:textId="481FEF16" w:rsidR="0025018F" w:rsidRPr="003A6B8F" w:rsidRDefault="0025018F" w:rsidP="001C6F8C">
      <w:pPr>
        <w:pStyle w:val="Heading4"/>
        <w:spacing w:line="276" w:lineRule="auto"/>
      </w:pPr>
      <w:r w:rsidRPr="003A6B8F">
        <w:t xml:space="preserve">ak sa preukáže, že Dodávateľ v Ponuke Dodávateľa predložil nepravdivé doklady alebo uviedol nepravdivé, neúplné alebo skreslené údaje, ktorými preukazoval splnenie podmienok účasti a  tieto  mali vplyv na vyhodnotenie splnenia podmienok účasti alebo výber úspešného uchádzača vo Verejnom obstarávaní; </w:t>
      </w:r>
    </w:p>
    <w:p w14:paraId="5E57CD34" w14:textId="19F047D8" w:rsidR="0025018F" w:rsidRPr="003A6B8F" w:rsidRDefault="00927D32" w:rsidP="001C6F8C">
      <w:pPr>
        <w:pStyle w:val="Heading4"/>
        <w:spacing w:line="276" w:lineRule="auto"/>
      </w:pPr>
      <w:r>
        <w:t xml:space="preserve">ak </w:t>
      </w:r>
      <w:r w:rsidR="0025018F" w:rsidRPr="003A6B8F">
        <w:t>z dôvodov na strane Dodávateľa nad rámec povolených obmedzení alebo prerušení dodávok elektriny v zmysle Právnych predpisov</w:t>
      </w:r>
      <w:r w:rsidR="00660B13" w:rsidRPr="003A6B8F">
        <w:t xml:space="preserve">, </w:t>
      </w:r>
      <w:bookmarkStart w:id="87" w:name="_Hlk163051827"/>
      <w:r w:rsidR="00F12575" w:rsidRPr="003A6B8F">
        <w:t>dôjde</w:t>
      </w:r>
      <w:r>
        <w:t xml:space="preserve"> u viac ako (2) Odberateľov</w:t>
      </w:r>
      <w:r w:rsidR="00F12575" w:rsidRPr="003A6B8F">
        <w:t xml:space="preserve"> vo viac ako </w:t>
      </w:r>
      <w:r w:rsidR="00004CD1" w:rsidRPr="003A6B8F">
        <w:t xml:space="preserve">(7) </w:t>
      </w:r>
      <w:r w:rsidR="00F12575" w:rsidRPr="003A6B8F">
        <w:t xml:space="preserve">dňoch (pričom takéto dni nemusia nasledovať bezprostredne po sebe) alebo </w:t>
      </w:r>
      <w:r w:rsidR="00004CD1" w:rsidRPr="003A6B8F">
        <w:t>(</w:t>
      </w:r>
      <w:r w:rsidR="00F12575" w:rsidRPr="003A6B8F">
        <w:t>2</w:t>
      </w:r>
      <w:r w:rsidR="00004CD1" w:rsidRPr="003A6B8F">
        <w:t>)</w:t>
      </w:r>
      <w:r w:rsidR="00F12575" w:rsidRPr="003A6B8F">
        <w:t xml:space="preserve"> dni (pričom takéto dni musia nasledovať bezprostredne po sebe)</w:t>
      </w:r>
      <w:bookmarkEnd w:id="87"/>
      <w:r w:rsidR="0025018F" w:rsidRPr="003A6B8F">
        <w:t xml:space="preserve"> v priebehu predchádzajúcich </w:t>
      </w:r>
      <w:r w:rsidR="00004CD1" w:rsidRPr="003A6B8F">
        <w:t>(</w:t>
      </w:r>
      <w:r w:rsidR="0025018F" w:rsidRPr="003A6B8F">
        <w:t>365</w:t>
      </w:r>
      <w:r w:rsidR="00004CD1" w:rsidRPr="003A6B8F">
        <w:t>)</w:t>
      </w:r>
      <w:r w:rsidR="0025018F" w:rsidRPr="003A6B8F">
        <w:t xml:space="preserve"> dní</w:t>
      </w:r>
      <w:r>
        <w:t xml:space="preserve"> </w:t>
      </w:r>
      <w:r w:rsidR="0025018F" w:rsidRPr="003A6B8F">
        <w:t>(hoc aj len počas časti dňa) k prerušeniu alebo obmedzeniu dodávok elektriny</w:t>
      </w:r>
      <w:r>
        <w:t xml:space="preserve"> </w:t>
      </w:r>
      <w:r w:rsidR="0025018F" w:rsidRPr="003A6B8F">
        <w:t>do ktoréhokoľvek Odberného miesta (pre vylúčenie pochybností sa do dní podľa tohto bodu nezarátavajú dni výpadku dodávok z dôvodu výkonu plánovaných opráv</w:t>
      </w:r>
      <w:r>
        <w:t xml:space="preserve"> </w:t>
      </w:r>
      <w:r w:rsidR="0025018F" w:rsidRPr="003A6B8F">
        <w:t>a údržby v súlade s Právnymi predpismi);</w:t>
      </w:r>
    </w:p>
    <w:p w14:paraId="155FF33B" w14:textId="5F546C92" w:rsidR="00DA5F2E" w:rsidRPr="003A6B8F" w:rsidRDefault="00DA5F2E" w:rsidP="001C6F8C">
      <w:pPr>
        <w:pStyle w:val="Heading4"/>
        <w:spacing w:line="276" w:lineRule="auto"/>
      </w:pPr>
      <w:bookmarkStart w:id="88" w:name="_Hlk173165254"/>
      <w:r w:rsidRPr="003A6B8F">
        <w:t>v prípade ak Dodávateľ s Odberateľom neuzavrie Zmluvu o združenej dodávke elektriny ani (10) dní po uplynutí lehoty podľa bodu 6.2</w:t>
      </w:r>
      <w:r w:rsidR="00004CD1" w:rsidRPr="003A6B8F">
        <w:t xml:space="preserve"> tejto Zmluvy</w:t>
      </w:r>
    </w:p>
    <w:p w14:paraId="18E613AE" w14:textId="626B6983" w:rsidR="008104B2" w:rsidRPr="003A6B8F" w:rsidRDefault="008104B2" w:rsidP="001C6F8C">
      <w:pPr>
        <w:pStyle w:val="Heading4"/>
        <w:spacing w:line="276" w:lineRule="auto"/>
      </w:pPr>
      <w:bookmarkStart w:id="89" w:name="_Hlk160194837"/>
      <w:bookmarkEnd w:id="88"/>
      <w:r w:rsidRPr="003A6B8F">
        <w:t xml:space="preserve">v prípade ak Dodávateľ nesplní povinnosť podľa bodu </w:t>
      </w:r>
      <w:r w:rsidRPr="003A6B8F">
        <w:fldChar w:fldCharType="begin"/>
      </w:r>
      <w:r w:rsidRPr="003A6B8F">
        <w:instrText xml:space="preserve"> REF _Ref154058118 \r \h </w:instrText>
      </w:r>
      <w:r w:rsidR="007520AF">
        <w:instrText xml:space="preserve"> \* MERGEFORMAT </w:instrText>
      </w:r>
      <w:r w:rsidRPr="003A6B8F">
        <w:fldChar w:fldCharType="separate"/>
      </w:r>
      <w:r w:rsidR="00CD7A12">
        <w:t>17.1</w:t>
      </w:r>
      <w:r w:rsidRPr="003A6B8F">
        <w:fldChar w:fldCharType="end"/>
      </w:r>
      <w:r w:rsidRPr="003A6B8F">
        <w:t xml:space="preserve"> tejto Zmluvy a nezjedná nápravu ani do 30 dní;</w:t>
      </w:r>
    </w:p>
    <w:bookmarkEnd w:id="89"/>
    <w:p w14:paraId="52958C94" w14:textId="38EB0B5A" w:rsidR="00773BB6" w:rsidDel="00833261" w:rsidRDefault="005944A9" w:rsidP="001C6F8C">
      <w:pPr>
        <w:pStyle w:val="Heading4"/>
        <w:spacing w:line="276" w:lineRule="auto"/>
        <w:rPr>
          <w:del w:id="90" w:author="Tomas Uricek" w:date="2025-12-15T15:26:00Z" w16du:dateUtc="2025-12-15T14:26:00Z"/>
        </w:rPr>
      </w:pPr>
      <w:del w:id="91" w:author="Tomas Uricek" w:date="2025-12-15T15:26:00Z" w16du:dateUtc="2025-12-15T14:26:00Z">
        <w:r w:rsidRPr="003A6B8F" w:rsidDel="00833261">
          <w:delText>v prípade opakovaného (to znamená 2 a viackrát) nesprávneho vyúčtovania odobratého množstva energie v</w:delText>
        </w:r>
        <w:r w:rsidR="00530360" w:rsidRPr="003A6B8F" w:rsidDel="00833261">
          <w:delText> </w:delText>
        </w:r>
        <w:r w:rsidRPr="003A6B8F" w:rsidDel="00833261">
          <w:delText>elektrine</w:delText>
        </w:r>
        <w:r w:rsidR="00530360" w:rsidRPr="003A6B8F" w:rsidDel="00833261">
          <w:delText xml:space="preserve"> o viac ako 10</w:delText>
        </w:r>
        <w:r w:rsidR="00004CD1" w:rsidRPr="003A6B8F" w:rsidDel="00833261">
          <w:delText xml:space="preserve"> </w:delText>
        </w:r>
        <w:r w:rsidR="00530360" w:rsidRPr="003A6B8F" w:rsidDel="00833261">
          <w:delText>%</w:delText>
        </w:r>
        <w:r w:rsidR="00927D32" w:rsidDel="00833261">
          <w:delText xml:space="preserve"> u viac ako (2) Odberateľov</w:delText>
        </w:r>
        <w:r w:rsidRPr="003A6B8F" w:rsidDel="00833261">
          <w:delText>;</w:delText>
        </w:r>
      </w:del>
    </w:p>
    <w:p w14:paraId="252D8076" w14:textId="5C7D0A81" w:rsidR="005976B7" w:rsidRPr="003A6B8F" w:rsidRDefault="005976B7" w:rsidP="001C6F8C">
      <w:pPr>
        <w:pStyle w:val="Heading4"/>
        <w:spacing w:line="276" w:lineRule="auto"/>
      </w:pPr>
      <w:bookmarkStart w:id="92" w:name="_Hlk213243277"/>
      <w:r w:rsidRPr="005976B7">
        <w:t xml:space="preserve">bol na majetok Dodávateľa podaný návrh na </w:t>
      </w:r>
      <w:r>
        <w:t>vyhlásenie konkurzu</w:t>
      </w:r>
      <w:r w:rsidRPr="005976B7">
        <w:t xml:space="preserve"> alebo sa začala jeho likvidácia alebo sa začalo proti Dodávateľovi exekučné konanie alebo je v</w:t>
      </w:r>
      <w:r>
        <w:t> </w:t>
      </w:r>
      <w:r w:rsidRPr="005976B7">
        <w:t>predĺžení</w:t>
      </w:r>
      <w:r>
        <w:t>;</w:t>
      </w:r>
    </w:p>
    <w:bookmarkEnd w:id="92"/>
    <w:p w14:paraId="69682080" w14:textId="2BCA8B30" w:rsidR="0025018F" w:rsidRPr="003A6B8F" w:rsidRDefault="0025018F" w:rsidP="001C6F8C">
      <w:pPr>
        <w:pStyle w:val="Heading4"/>
        <w:spacing w:line="276" w:lineRule="auto"/>
      </w:pPr>
      <w:r>
        <w:t>v prípadoch podľa ustanovení § 344 a nasl. Obchodného zákonníka vzťahujúcich</w:t>
      </w:r>
      <w:r>
        <w:br/>
        <w:t xml:space="preserve">sa k dôvodom odstúpenia od zmluvy, v prípadoch podľa ustanovení </w:t>
      </w:r>
      <w:r>
        <w:br/>
        <w:t>§ 19 Zákona o ver</w:t>
      </w:r>
      <w:r w:rsidR="00943044">
        <w:t>e</w:t>
      </w:r>
      <w:r>
        <w:t>jnom obstarávaní, ustanovenia § 15 Zákona o RPVS,</w:t>
      </w:r>
      <w:r>
        <w:br/>
        <w:t>resp. v ostatných prípadoch, kedy tak ustanovujú osobitné Právne predpisy.</w:t>
      </w:r>
    </w:p>
    <w:p w14:paraId="4CF40B2A" w14:textId="44A26E64" w:rsidR="320C5DFA" w:rsidRDefault="320C5DFA" w:rsidP="001C6F8C">
      <w:pPr>
        <w:pStyle w:val="Heading4"/>
        <w:spacing w:line="276" w:lineRule="auto"/>
      </w:pPr>
      <w:r>
        <w:t>a</w:t>
      </w:r>
      <w:r w:rsidR="788911D7">
        <w:t xml:space="preserve">k Dodávateľ poruší ustanovenie </w:t>
      </w:r>
      <w:r w:rsidR="004B5E9D">
        <w:t xml:space="preserve">bodu </w:t>
      </w:r>
      <w:r w:rsidR="004B5E9D">
        <w:fldChar w:fldCharType="begin"/>
      </w:r>
      <w:r w:rsidR="004B5E9D">
        <w:instrText xml:space="preserve"> REF _Ref214386104 \w \h </w:instrText>
      </w:r>
      <w:r w:rsidR="001C6F8C">
        <w:instrText xml:space="preserve"> \* MERGEFORMAT </w:instrText>
      </w:r>
      <w:r w:rsidR="004B5E9D">
        <w:fldChar w:fldCharType="separate"/>
      </w:r>
      <w:r w:rsidR="00CD7A12">
        <w:t>12.1</w:t>
      </w:r>
      <w:r w:rsidR="004B5E9D">
        <w:fldChar w:fldCharType="end"/>
      </w:r>
      <w:r w:rsidR="788911D7">
        <w:t xml:space="preserve"> tejto Zmluvy</w:t>
      </w:r>
      <w:r w:rsidR="3C7F68BF">
        <w:t xml:space="preserve">, alebo ustanovenie bodu </w:t>
      </w:r>
      <w:r w:rsidR="00CD7A12">
        <w:fldChar w:fldCharType="begin"/>
      </w:r>
      <w:r w:rsidR="00CD7A12">
        <w:instrText xml:space="preserve"> REF _Ref214536808 \r \h </w:instrText>
      </w:r>
      <w:r w:rsidR="001C6F8C">
        <w:instrText xml:space="preserve"> \* MERGEFORMAT </w:instrText>
      </w:r>
      <w:r w:rsidR="00CD7A12">
        <w:fldChar w:fldCharType="separate"/>
      </w:r>
      <w:r w:rsidR="00CD7A12">
        <w:t>13.1(d)</w:t>
      </w:r>
      <w:r w:rsidR="00CD7A12">
        <w:fldChar w:fldCharType="end"/>
      </w:r>
      <w:r w:rsidR="3C7F68BF">
        <w:t xml:space="preserve"> alebo bodu </w:t>
      </w:r>
      <w:r w:rsidR="00CD7A12">
        <w:fldChar w:fldCharType="begin"/>
      </w:r>
      <w:r w:rsidR="00CD7A12">
        <w:instrText xml:space="preserve"> REF _Ref214536815 \r \h </w:instrText>
      </w:r>
      <w:r w:rsidR="001C6F8C">
        <w:instrText xml:space="preserve"> \* MERGEFORMAT </w:instrText>
      </w:r>
      <w:r w:rsidR="00CD7A12">
        <w:fldChar w:fldCharType="separate"/>
      </w:r>
      <w:r w:rsidR="00CD7A12">
        <w:t>13.3</w:t>
      </w:r>
      <w:r w:rsidR="00CD7A12">
        <w:fldChar w:fldCharType="end"/>
      </w:r>
      <w:r w:rsidR="00CD7A12">
        <w:t xml:space="preserve"> </w:t>
      </w:r>
      <w:r w:rsidR="4528E1C7">
        <w:t>tejto Z</w:t>
      </w:r>
      <w:r w:rsidR="3C7F68BF">
        <w:t>ml</w:t>
      </w:r>
      <w:r w:rsidR="2CEE4A4D">
        <w:t>uvy.</w:t>
      </w:r>
      <w:r w:rsidR="3C7F68BF">
        <w:t xml:space="preserve">  </w:t>
      </w:r>
    </w:p>
    <w:p w14:paraId="3EBBB01D" w14:textId="1D2D51ED" w:rsidR="3FBFC645" w:rsidRDefault="004B5E9D" w:rsidP="001C6F8C">
      <w:pPr>
        <w:pStyle w:val="Heading4"/>
        <w:spacing w:line="276" w:lineRule="auto"/>
      </w:pPr>
      <w:r>
        <w:t xml:space="preserve">ak </w:t>
      </w:r>
      <w:r w:rsidR="3FBFC645">
        <w:t>Dodávateľ stratí oprávnenie na podnikanie v energetike,</w:t>
      </w:r>
    </w:p>
    <w:p w14:paraId="5AB3BBD2" w14:textId="3C9C7C02" w:rsidR="00882D13" w:rsidRPr="00882D13" w:rsidRDefault="0025018F" w:rsidP="001C6F8C">
      <w:pPr>
        <w:pStyle w:val="Heading2"/>
        <w:spacing w:line="276" w:lineRule="auto"/>
      </w:pPr>
      <w:r w:rsidRPr="003A6B8F">
        <w:t>Odstúpenie od tejto Zmluvy sa uskutočňuje písomným oznámením adresovaným druhej Zmluvnej strane a účinky odstúpenia nastávajú dňom doručenia písomného oznámenia</w:t>
      </w:r>
      <w:r w:rsidR="00734D0F" w:rsidRPr="003A6B8F">
        <w:br/>
      </w:r>
      <w:r w:rsidRPr="003A6B8F">
        <w:t>o odstúpení.</w:t>
      </w:r>
    </w:p>
    <w:p w14:paraId="0FE372A1" w14:textId="4B1C255C" w:rsidR="005976B7" w:rsidRDefault="005976B7" w:rsidP="001C6F8C">
      <w:pPr>
        <w:pStyle w:val="Heading1"/>
        <w:keepNext w:val="0"/>
        <w:keepLines w:val="0"/>
        <w:spacing w:after="360" w:line="276" w:lineRule="auto"/>
      </w:pPr>
      <w:bookmarkStart w:id="93" w:name="_Hlk213243289"/>
      <w:r>
        <w:t>Protikorupčná doložka</w:t>
      </w:r>
    </w:p>
    <w:p w14:paraId="2660A753" w14:textId="4B5F3802" w:rsidR="005976B7" w:rsidRDefault="005976B7" w:rsidP="001C6F8C">
      <w:pPr>
        <w:pStyle w:val="Heading2"/>
        <w:widowControl w:val="0"/>
        <w:spacing w:line="276" w:lineRule="auto"/>
      </w:pPr>
      <w:bookmarkStart w:id="94" w:name="_Ref213238820"/>
      <w:r>
        <w:t>Pri plnení tejto zmluvy sa Dodávateľ zaväzuje zaviesť a vykonávať všetky nevyhnutné a vhodné postupy a opatrenia vedúce k zabráneniu protispoločenskej činnosti, vrátane korupcie. Dodávateľ vyhlasuje, že podľa jeho vedomostí žiaden z jeho predstaviteľov, zástupcov, zamestnancov alebo iných osôb konajúcich v jeho mene v súvislosti s uzavretím Zmluvy a plnení záväzkov na základe Zmluvy neponúkal, neponúka a ani nebude priamo alebo nepriamo ponúkať, dávať, vyžadovať ani prijímať finančné prostriedky alebo akékoľvek oceniteľné hodnoty, alebo poskytovať akékoľvek výhody, dary alebo pohostenia zamestnancov ani predstaviteľom Odberateľa (pričom na tento účel sa predstaviteľom Odberateľom rozumejú aj poslanci Mestského zastupiteľstva v Košiciach), za účelom ovplyvňovať konanie takejto osoby v jej funkcii, s využitím odmeňovania, alebo navádzania k nekorektnému výkonu príslušnej funkcie alebo činnosti akoukoľvek osobou, za účelom získania alebo udržania výhody pri výkone činnosti Dodávateľa. Dodávateľ sa zaväzuje okamžite oznámiť primeranou formou zástupcovi Odberateľa akékoľvek podozrenie na porušenie ustanovenia tohto odseku (na emailovú adresu obcianskalinka@kosice.sk) a byť plne súčinný pri dôkladnom vyšetrení podozrenia.</w:t>
      </w:r>
      <w:bookmarkEnd w:id="94"/>
    </w:p>
    <w:p w14:paraId="4A0A8A15" w14:textId="2671D0BD" w:rsidR="005976B7" w:rsidRDefault="005976B7" w:rsidP="001C6F8C">
      <w:pPr>
        <w:pStyle w:val="Heading2"/>
        <w:widowControl w:val="0"/>
        <w:spacing w:line="276" w:lineRule="auto"/>
      </w:pPr>
      <w:r>
        <w:t xml:space="preserve">V prípade porušenia povinnosti Dodávateľa podľa bodu </w:t>
      </w:r>
      <w:r>
        <w:fldChar w:fldCharType="begin"/>
      </w:r>
      <w:r>
        <w:instrText xml:space="preserve"> REF _Ref213238820 \r \h </w:instrText>
      </w:r>
      <w:r w:rsidR="001C6F8C">
        <w:instrText xml:space="preserve"> \* MERGEFORMAT </w:instrText>
      </w:r>
      <w:r>
        <w:fldChar w:fldCharType="separate"/>
      </w:r>
      <w:r w:rsidR="00CD7A12">
        <w:t>25.1</w:t>
      </w:r>
      <w:r>
        <w:fldChar w:fldCharType="end"/>
      </w:r>
      <w:r>
        <w:t xml:space="preserve"> tejto Zmluvy je Objednávateľ oprávnený odstúpiť od tejto Zmluvy bez predchádzajúceho písomného upozornenia, a to s okamžitou platnosťou bez toho, aby Dodávateľovi vznikol akýkoľvek nárok zo zodpovednosti za odstúpenie Odberateľa od zmluvy. Dodávateľ sa zaväzuje, že ak bude preukázané protispoločenské konanie a/alebo porušenie protikorupčného správania, nahradí škodu Odberateľovi v maximálne možnom rozsahu podľa platných právnych predpisov za akúkoľvek stratu, ujmu, poškodenie alebo nahradí náklady vzniknuté v súvislosti s porušením tohto článku zmluvy. </w:t>
      </w:r>
    </w:p>
    <w:p w14:paraId="44400DE0" w14:textId="4FBDBD43" w:rsidR="005976B7" w:rsidRDefault="005976B7" w:rsidP="001C6F8C">
      <w:pPr>
        <w:pStyle w:val="Heading1"/>
        <w:keepNext w:val="0"/>
        <w:keepLines w:val="0"/>
        <w:spacing w:after="360" w:line="276" w:lineRule="auto"/>
      </w:pPr>
      <w:r w:rsidRPr="005976B7">
        <w:t>Povinnosti v súvislosti s ochranou osobných údajov</w:t>
      </w:r>
    </w:p>
    <w:p w14:paraId="6DA53634" w14:textId="77777777" w:rsidR="005976B7" w:rsidRDefault="005976B7" w:rsidP="001C6F8C">
      <w:pPr>
        <w:pStyle w:val="Heading2"/>
        <w:widowControl w:val="0"/>
        <w:spacing w:line="276" w:lineRule="auto"/>
      </w:pPr>
      <w:r>
        <w:t>Zmluvné strany vyhlasujú, že sú si vedomé svojich povinností vyplývajúcich z ochrany osobných údajov tak, ako je táto upravená v nariadení Európskeho parlamentu a Rady (EÚ) 2016/679 z 27. apríla 2016 o ochrane fyzických osôb pri spracúvaní osobných údajov a o voľnom pohybe takýchto údajov, ktorým sa zrušuje smernica 95/46/ES (všeobecné nariadenie o ochrane údajov), (ďalej len „</w:t>
      </w:r>
      <w:r w:rsidRPr="006C177D">
        <w:rPr>
          <w:b/>
          <w:bCs/>
        </w:rPr>
        <w:t>GDPR</w:t>
      </w:r>
      <w:r>
        <w:t>“) a v zákone č. 18/2018 Z. z. o ochrane osobných údajov a zmene a doplnení niektorých zákonov (ďalej len „</w:t>
      </w:r>
      <w:r w:rsidRPr="006C177D">
        <w:rPr>
          <w:b/>
          <w:bCs/>
        </w:rPr>
        <w:t>zákon o ochrane osobných údajov</w:t>
      </w:r>
      <w:r>
        <w:t>“), (spolu tiež aj „</w:t>
      </w:r>
      <w:r w:rsidRPr="006C177D">
        <w:rPr>
          <w:b/>
          <w:bCs/>
        </w:rPr>
        <w:t>legislatíva GDPR</w:t>
      </w:r>
      <w:r>
        <w:t xml:space="preserve">“). </w:t>
      </w:r>
    </w:p>
    <w:p w14:paraId="761D6784" w14:textId="77777777" w:rsidR="005976B7" w:rsidRDefault="005976B7" w:rsidP="001C6F8C">
      <w:pPr>
        <w:pStyle w:val="Heading2"/>
        <w:widowControl w:val="0"/>
        <w:spacing w:line="276" w:lineRule="auto"/>
      </w:pPr>
      <w:r>
        <w:t xml:space="preserve">Zmluvné strany nepredpokladajú, že pri plnení Zmluvy a Zmluvy o združenej dodávke elektriny bude dochádzať k spracúvaniu osobných údajov podľa legislatívy GDPR, ktoré by ich kvalifikovalo do postavenia prevádzkovateľa a sprostredkovateľa. </w:t>
      </w:r>
    </w:p>
    <w:p w14:paraId="29FA0571" w14:textId="3456E06C" w:rsidR="00882D13" w:rsidRDefault="005976B7" w:rsidP="001C6F8C">
      <w:pPr>
        <w:pStyle w:val="Heading2"/>
        <w:widowControl w:val="0"/>
        <w:spacing w:line="276" w:lineRule="auto"/>
      </w:pPr>
      <w:r>
        <w:t>Pokiaľ Dodávateľ pri plnení Zmluvy a Zmluvy o združenej dodávke elektriny identifikuje potrebu spracovania osobných údajov tak, že si to bude vyžadovať uzatvorenie zmluvy podľa článku 28 všeobecného nariadenia alebo § 34 zákona o ochrane osobných údajov, Dodávateľ nevykoná takéto spracovanie osobných údajov a bezodkladne bude informovať Odberateľa o potrebe uzatvorenia príslušnej zmluvy, pričom vymedzí aj účel a spôsob spracúvania osobných údajov, prípadne ďalšie relevantné náležitosti. Zmluvné strany sa zaväzujú v takomto prípade uzatvoriť tzv. samostatnú zmluvu o spracovaní osobných údajov tak, aby bol naplnený účel Zmluvy a Zmluvy o združenej dodávke elektriny .</w:t>
      </w:r>
    </w:p>
    <w:p w14:paraId="1C64A005" w14:textId="5E8C8676" w:rsidR="00882A24" w:rsidDel="001C6F8C" w:rsidRDefault="00882A24" w:rsidP="001C6F8C">
      <w:pPr>
        <w:pStyle w:val="wText1"/>
        <w:spacing w:line="276" w:lineRule="auto"/>
        <w:rPr>
          <w:del w:id="95" w:author="Tomas Uricek" w:date="2025-12-18T14:30:00Z" w16du:dateUtc="2025-12-18T13:30:00Z"/>
        </w:rPr>
      </w:pPr>
    </w:p>
    <w:p w14:paraId="33B61582" w14:textId="500F5294" w:rsidR="00882A24" w:rsidDel="001C6F8C" w:rsidRDefault="00882A24" w:rsidP="001C6F8C">
      <w:pPr>
        <w:pStyle w:val="wText1"/>
        <w:spacing w:line="276" w:lineRule="auto"/>
        <w:rPr>
          <w:del w:id="96" w:author="Tomas Uricek" w:date="2025-12-18T14:30:00Z" w16du:dateUtc="2025-12-18T13:30:00Z"/>
        </w:rPr>
      </w:pPr>
    </w:p>
    <w:p w14:paraId="09D426FE" w14:textId="76DFDF50" w:rsidR="00882A24" w:rsidDel="001C6F8C" w:rsidRDefault="00882A24" w:rsidP="001C6F8C">
      <w:pPr>
        <w:pStyle w:val="wText1"/>
        <w:spacing w:line="276" w:lineRule="auto"/>
        <w:rPr>
          <w:del w:id="97" w:author="Tomas Uricek" w:date="2025-12-18T14:30:00Z" w16du:dateUtc="2025-12-18T13:30:00Z"/>
        </w:rPr>
      </w:pPr>
    </w:p>
    <w:p w14:paraId="0346C5E1" w14:textId="05870151" w:rsidR="00882A24" w:rsidDel="001C6F8C" w:rsidRDefault="00882A24" w:rsidP="001C6F8C">
      <w:pPr>
        <w:pStyle w:val="wText1"/>
        <w:spacing w:line="276" w:lineRule="auto"/>
        <w:rPr>
          <w:del w:id="98" w:author="Tomas Uricek" w:date="2025-12-18T14:30:00Z" w16du:dateUtc="2025-12-18T13:30:00Z"/>
        </w:rPr>
      </w:pPr>
    </w:p>
    <w:p w14:paraId="7A454914" w14:textId="274A40A4" w:rsidR="00882A24" w:rsidDel="001C6F8C" w:rsidRDefault="00882A24" w:rsidP="001C6F8C">
      <w:pPr>
        <w:pStyle w:val="wText1"/>
        <w:spacing w:line="276" w:lineRule="auto"/>
        <w:rPr>
          <w:del w:id="99" w:author="Tomas Uricek" w:date="2025-12-18T14:30:00Z" w16du:dateUtc="2025-12-18T13:30:00Z"/>
        </w:rPr>
      </w:pPr>
    </w:p>
    <w:p w14:paraId="5E3B0872" w14:textId="669EA09A" w:rsidR="00882A24" w:rsidDel="001C6F8C" w:rsidRDefault="00882A24" w:rsidP="001C6F8C">
      <w:pPr>
        <w:pStyle w:val="wText1"/>
        <w:spacing w:line="276" w:lineRule="auto"/>
        <w:rPr>
          <w:del w:id="100" w:author="Tomas Uricek" w:date="2025-12-18T14:30:00Z" w16du:dateUtc="2025-12-18T13:30:00Z"/>
        </w:rPr>
      </w:pPr>
    </w:p>
    <w:p w14:paraId="3A68D777" w14:textId="641A2319" w:rsidR="00882A24" w:rsidRPr="00882A24" w:rsidDel="001C6F8C" w:rsidRDefault="00882A24" w:rsidP="001C6F8C">
      <w:pPr>
        <w:pStyle w:val="wText1"/>
        <w:spacing w:line="276" w:lineRule="auto"/>
        <w:rPr>
          <w:del w:id="101" w:author="Tomas Uricek" w:date="2025-12-18T14:30:00Z" w16du:dateUtc="2025-12-18T13:30:00Z"/>
        </w:rPr>
      </w:pPr>
    </w:p>
    <w:bookmarkEnd w:id="93"/>
    <w:p w14:paraId="07E26270" w14:textId="0F10BB05" w:rsidR="00E02B67" w:rsidRPr="003A6B8F" w:rsidRDefault="00E02B67" w:rsidP="001C6F8C">
      <w:pPr>
        <w:pStyle w:val="Heading1"/>
        <w:keepNext w:val="0"/>
        <w:keepLines w:val="0"/>
        <w:spacing w:after="360" w:line="276" w:lineRule="auto"/>
      </w:pPr>
      <w:r w:rsidRPr="003A6B8F">
        <w:t xml:space="preserve">Záverečné ustanovenia </w:t>
      </w:r>
    </w:p>
    <w:p w14:paraId="3AA6765D" w14:textId="77777777" w:rsidR="00B34201" w:rsidRPr="003A6B8F" w:rsidRDefault="00B34201" w:rsidP="001C6F8C">
      <w:pPr>
        <w:pStyle w:val="Heading2"/>
        <w:spacing w:line="276" w:lineRule="auto"/>
      </w:pPr>
      <w:r w:rsidRPr="003A6B8F">
        <w:t xml:space="preserve">Práva a povinnosti Zmluvných strán neupravené v tejto Zmluve sa riadia príslušnými ustanoveniami Obchodného zákonníka a ostatných všeobecne záväzných Právnych predpisov platných a účinných v Slovenskej republike. </w:t>
      </w:r>
    </w:p>
    <w:p w14:paraId="1D351948" w14:textId="1860CEDB" w:rsidR="00F90F1D" w:rsidRPr="003A6B8F" w:rsidRDefault="00F90F1D" w:rsidP="001C6F8C">
      <w:pPr>
        <w:pStyle w:val="Heading2"/>
        <w:widowControl w:val="0"/>
        <w:spacing w:line="276" w:lineRule="auto"/>
      </w:pPr>
      <w:r>
        <w:t xml:space="preserve">Zmluva nadobúda platnosť momentom jej podpisu </w:t>
      </w:r>
      <w:r w:rsidR="00F01525">
        <w:t xml:space="preserve">všetkými </w:t>
      </w:r>
      <w:r>
        <w:t>Zmluvnými stranami a účinnosť v deň nasledujúci po dni jej zverejnenia v súlade s ustanovením § 47</w:t>
      </w:r>
      <w:r w:rsidR="00734D0F">
        <w:t xml:space="preserve"> </w:t>
      </w:r>
      <w:r>
        <w:t>zákona č. 40/1964 Zb. Občiansky zákonník v znení neskorších predpisov a ustanovenia § 5</w:t>
      </w:r>
      <w:r w:rsidR="003156C7">
        <w:t>a</w:t>
      </w:r>
      <w:r>
        <w:br/>
        <w:t>zákona č. 211/2000 Z. z. o slobodnom prístupe k informáciám a o zmene a doplnení niektorých zákonov (zákon o slobode informácií) v znení neskorších predpisov.</w:t>
      </w:r>
    </w:p>
    <w:p w14:paraId="60C63A2D" w14:textId="3E6B1D33" w:rsidR="0063475C" w:rsidRPr="003A6B8F" w:rsidRDefault="0063475C" w:rsidP="001C6F8C">
      <w:pPr>
        <w:pStyle w:val="Heading2"/>
        <w:widowControl w:val="0"/>
        <w:spacing w:line="276" w:lineRule="auto"/>
      </w:pPr>
      <w:r w:rsidRPr="003A6B8F">
        <w:t>Ak Zmluvná strana neuplatní niektoré svoje oprávnenie podľa tejto Zmluvy,</w:t>
      </w:r>
      <w:r w:rsidR="00734D0F" w:rsidRPr="003A6B8F">
        <w:br/>
      </w:r>
      <w:r w:rsidRPr="003A6B8F">
        <w:t>alebo ak si nevyžiada plnenie niektorého z ustanovení tejto Zmluvy od druhej Zmluvnej strany, nebude sa to vykladať ako súčasné alebo budúce vzdanie sa práva z tejto Zmluvy,</w:t>
      </w:r>
      <w:r w:rsidR="00734D0F" w:rsidRPr="003A6B8F">
        <w:br/>
      </w:r>
      <w:r w:rsidRPr="003A6B8F">
        <w:t>ani to nebude mať vplyv na možnosť Zmluvnej strany následne si uplatňovať akékoľvek práva z tejto Zmluvy</w:t>
      </w:r>
      <w:r w:rsidR="00626258" w:rsidRPr="003A6B8F">
        <w:t xml:space="preserve"> v súlade s Právnymi predpismi</w:t>
      </w:r>
      <w:r w:rsidRPr="003A6B8F">
        <w:t>.</w:t>
      </w:r>
    </w:p>
    <w:p w14:paraId="2FB2B6B3" w14:textId="0E9E4D28" w:rsidR="0063475C" w:rsidRPr="003A6B8F" w:rsidRDefault="0063475C" w:rsidP="001C6F8C">
      <w:pPr>
        <w:pStyle w:val="Heading2"/>
        <w:widowControl w:val="0"/>
        <w:spacing w:line="276" w:lineRule="auto"/>
      </w:pPr>
      <w:r w:rsidRPr="003A6B8F">
        <w:t>Každé ustanovenie tejto Zmluvy sa, pokiaľ je to možné,</w:t>
      </w:r>
      <w:r w:rsidR="00F01525" w:rsidRPr="003A6B8F">
        <w:t xml:space="preserve"> vykladá tak, aby bolo účinné</w:t>
      </w:r>
      <w:r w:rsidR="00734D0F" w:rsidRPr="003A6B8F">
        <w:br/>
      </w:r>
      <w:r w:rsidR="00F01525" w:rsidRPr="003A6B8F">
        <w:t>a </w:t>
      </w:r>
      <w:r w:rsidRPr="003A6B8F">
        <w:t>platné podľa platných Právnych predpisov. Pokiaľ by však niektoré ustanovenie</w:t>
      </w:r>
      <w:r w:rsidR="00734D0F" w:rsidRPr="003A6B8F">
        <w:br/>
      </w:r>
      <w:r w:rsidRPr="003A6B8F">
        <w:t xml:space="preserve">tejto Zmluvy bolo podľa platných právnych predpisov nevymáhateľné alebo neplatné, nedotkne sa to platnosti alebo vymáhateľnosti ostatných ustanovení tejto Zmluvy, </w:t>
      </w:r>
      <w:r w:rsidR="00734D0F" w:rsidRPr="003A6B8F">
        <w:br/>
      </w:r>
      <w:r w:rsidRPr="003A6B8F">
        <w:t>ktoré budú i</w:t>
      </w:r>
      <w:r w:rsidR="00734D0F" w:rsidRPr="003A6B8F">
        <w:t> </w:t>
      </w:r>
      <w:r w:rsidRPr="003A6B8F">
        <w:t>naďalej záväzné a</w:t>
      </w:r>
      <w:r w:rsidR="00734D0F" w:rsidRPr="003A6B8F">
        <w:t> </w:t>
      </w:r>
      <w:r w:rsidRPr="003A6B8F">
        <w:t>v</w:t>
      </w:r>
      <w:r w:rsidR="00734D0F" w:rsidRPr="003A6B8F">
        <w:t> </w:t>
      </w:r>
      <w:r w:rsidRPr="003A6B8F">
        <w:t>plnom rozsahu platné a</w:t>
      </w:r>
      <w:r w:rsidR="00734D0F" w:rsidRPr="003A6B8F">
        <w:t> </w:t>
      </w:r>
      <w:r w:rsidRPr="003A6B8F">
        <w:t>účinné. V</w:t>
      </w:r>
      <w:r w:rsidR="00734D0F" w:rsidRPr="003A6B8F">
        <w:t> </w:t>
      </w:r>
      <w:r w:rsidRPr="003A6B8F">
        <w:t>prípade takejto nevymáhateľnosti alebo neplatnosti budú Zmluvné strany v</w:t>
      </w:r>
      <w:r w:rsidR="00734D0F" w:rsidRPr="003A6B8F">
        <w:t> </w:t>
      </w:r>
      <w:r w:rsidRPr="003A6B8F">
        <w:t>dobrej viere rokovať,</w:t>
      </w:r>
      <w:r w:rsidR="00734D0F" w:rsidRPr="003A6B8F">
        <w:br/>
      </w:r>
      <w:r w:rsidRPr="003A6B8F">
        <w:t>aby sa dohodli na úpravách alebo dodatkoch k tejto Zmluve, ktoré sú potrebné na realizáciu zámerov tejto Zmluvy a ktoré si vyžaduje takáto neplatnosť alebo nevymáhateľnosť.</w:t>
      </w:r>
    </w:p>
    <w:p w14:paraId="7617CF82" w14:textId="0C6FF37E" w:rsidR="0063475C" w:rsidRPr="003A6B8F" w:rsidRDefault="0063475C" w:rsidP="001C6F8C">
      <w:pPr>
        <w:pStyle w:val="Heading2"/>
        <w:widowControl w:val="0"/>
        <w:spacing w:line="276" w:lineRule="auto"/>
      </w:pPr>
      <w:r w:rsidRPr="003A6B8F">
        <w:t>Zmluva sa môže meniť alebo dopĺňať iba prostredníctvom písomných dodatkov, ktoré podpísali Zmluvné strany, vždy v rozsahu a spôsobom v súlade so Zákonom o verejnom obstarávaní a ostatnými Právnymi predpismi.</w:t>
      </w:r>
    </w:p>
    <w:p w14:paraId="05F86067" w14:textId="608FE4D7" w:rsidR="0063475C" w:rsidRPr="003A6B8F" w:rsidRDefault="0063475C" w:rsidP="001C6F8C">
      <w:pPr>
        <w:pStyle w:val="Heading2"/>
        <w:widowControl w:val="0"/>
        <w:spacing w:line="276" w:lineRule="auto"/>
      </w:pPr>
      <w:r w:rsidRPr="003A6B8F">
        <w:t>Zmluvné strany pre prípad sporu majúci pôvod v</w:t>
      </w:r>
      <w:r w:rsidR="00F01525" w:rsidRPr="003A6B8F">
        <w:t xml:space="preserve"> tejto Zmluve určujú právomoc a </w:t>
      </w:r>
      <w:r w:rsidRPr="003A6B8F">
        <w:t>príslušnosť súdov Slovenskej republiky pre právoplatné rozhodnutie predmetného sporu, pričom</w:t>
      </w:r>
      <w:r w:rsidR="00734D0F" w:rsidRPr="003A6B8F">
        <w:br/>
      </w:r>
      <w:r w:rsidRPr="003A6B8F">
        <w:t>pre rozhodnutie sa použijú hmotnoprávne a procesnoprávne predpisy platné v Slovenskej republike.</w:t>
      </w:r>
    </w:p>
    <w:p w14:paraId="24970E82" w14:textId="2228AABC" w:rsidR="0063475C" w:rsidRPr="003A6B8F" w:rsidRDefault="0063475C" w:rsidP="001C6F8C">
      <w:pPr>
        <w:pStyle w:val="Heading2"/>
        <w:widowControl w:val="0"/>
        <w:spacing w:line="276" w:lineRule="auto"/>
      </w:pPr>
      <w:r w:rsidRPr="003A6B8F">
        <w:t>Pred predložením sporu príslušnému súdu sa však Zmluvné strany pokúsia dosiahnuť mimosúdne vyriešenie spornej veci.</w:t>
      </w:r>
    </w:p>
    <w:p w14:paraId="15E638F4" w14:textId="1BF5D4FF" w:rsidR="0091445E" w:rsidRPr="003A6B8F" w:rsidRDefault="006E4F0B" w:rsidP="001C6F8C">
      <w:pPr>
        <w:pStyle w:val="Heading2"/>
        <w:widowControl w:val="0"/>
        <w:spacing w:line="276" w:lineRule="auto"/>
      </w:pPr>
      <w:r w:rsidRPr="003A6B8F">
        <w:t xml:space="preserve">Táto Zmluva je vyhotovená v </w:t>
      </w:r>
      <w:r w:rsidR="00882D13">
        <w:t>štyroch</w:t>
      </w:r>
      <w:r w:rsidR="00E1545C" w:rsidRPr="003A6B8F">
        <w:t xml:space="preserve"> </w:t>
      </w:r>
      <w:r w:rsidRPr="003A6B8F">
        <w:t>vyhotoveniach s povahou originálu</w:t>
      </w:r>
      <w:r w:rsidR="00A63764" w:rsidRPr="003A6B8F">
        <w:t xml:space="preserve"> </w:t>
      </w:r>
      <w:r w:rsidR="00882D13">
        <w:t>v</w:t>
      </w:r>
      <w:r w:rsidR="00A63764" w:rsidRPr="003A6B8F">
        <w:t xml:space="preserve"> </w:t>
      </w:r>
      <w:r w:rsidR="00882D13">
        <w:t xml:space="preserve">dvoch </w:t>
      </w:r>
      <w:r w:rsidR="00A63764" w:rsidRPr="003A6B8F">
        <w:t>vyhotoven</w:t>
      </w:r>
      <w:r w:rsidR="000428A9" w:rsidRPr="003A6B8F">
        <w:t>iach</w:t>
      </w:r>
      <w:r w:rsidR="00734D0F" w:rsidRPr="003A6B8F">
        <w:br/>
      </w:r>
      <w:r w:rsidR="00A63764" w:rsidRPr="003A6B8F">
        <w:t>pre každú Zmluvnú stranu</w:t>
      </w:r>
      <w:r w:rsidR="00DB583B" w:rsidRPr="003A6B8F">
        <w:t>.</w:t>
      </w:r>
    </w:p>
    <w:p w14:paraId="521468D1" w14:textId="47690BF3" w:rsidR="0063475C" w:rsidRPr="003A6B8F" w:rsidRDefault="006E4F0B" w:rsidP="001C6F8C">
      <w:pPr>
        <w:pStyle w:val="Heading2"/>
        <w:widowControl w:val="0"/>
        <w:spacing w:line="276" w:lineRule="auto"/>
      </w:pPr>
      <w:r w:rsidRPr="003A6B8F">
        <w:t>N</w:t>
      </w:r>
      <w:r w:rsidR="0063475C" w:rsidRPr="003A6B8F">
        <w:t>eoddeliteľnú súčasť</w:t>
      </w:r>
      <w:r w:rsidRPr="003A6B8F">
        <w:t xml:space="preserve"> tejto</w:t>
      </w:r>
      <w:r w:rsidR="0063475C" w:rsidRPr="003A6B8F">
        <w:t xml:space="preserve"> Zmluvy</w:t>
      </w:r>
      <w:r w:rsidRPr="003A6B8F">
        <w:t xml:space="preserve"> tvoria nasledovné prílohy</w:t>
      </w:r>
      <w:r w:rsidR="0063475C" w:rsidRPr="003A6B8F">
        <w:t>:</w:t>
      </w:r>
    </w:p>
    <w:p w14:paraId="3D450E67" w14:textId="236F2ED9" w:rsidR="003D07F0" w:rsidRPr="003A6B8F" w:rsidRDefault="009455AE" w:rsidP="001C6F8C">
      <w:pPr>
        <w:pStyle w:val="wText1"/>
        <w:widowControl w:val="0"/>
        <w:spacing w:line="276" w:lineRule="auto"/>
        <w:ind w:left="2127" w:hanging="1407"/>
      </w:pPr>
      <w:bookmarkStart w:id="102" w:name="_Hlk91077620"/>
      <w:r w:rsidRPr="003A6B8F">
        <w:t xml:space="preserve">Príloha č. </w:t>
      </w:r>
      <w:r w:rsidR="007D7B36" w:rsidRPr="003A6B8F">
        <w:t>1</w:t>
      </w:r>
      <w:r w:rsidRPr="003A6B8F">
        <w:tab/>
      </w:r>
      <w:r w:rsidR="00814876" w:rsidRPr="003A6B8F">
        <w:t>Špecifikácia Odberateľov a Odberných miest</w:t>
      </w:r>
    </w:p>
    <w:p w14:paraId="18F5773F" w14:textId="48021B21" w:rsidR="009455AE" w:rsidRPr="003A6B8F" w:rsidRDefault="009455AE" w:rsidP="001C6F8C">
      <w:pPr>
        <w:pStyle w:val="wText1"/>
        <w:widowControl w:val="0"/>
        <w:spacing w:line="276" w:lineRule="auto"/>
        <w:ind w:left="2127" w:hanging="1407"/>
      </w:pPr>
      <w:r w:rsidRPr="003A6B8F">
        <w:t xml:space="preserve">Príloha č. </w:t>
      </w:r>
      <w:r w:rsidR="008419D9" w:rsidRPr="003A6B8F">
        <w:t>2</w:t>
      </w:r>
      <w:r w:rsidRPr="003A6B8F">
        <w:tab/>
      </w:r>
      <w:r w:rsidR="00814876" w:rsidRPr="003A6B8F">
        <w:t>Ponuka Dodávateľa</w:t>
      </w:r>
    </w:p>
    <w:p w14:paraId="09B0B6FE" w14:textId="15D4D331" w:rsidR="004859D4" w:rsidRPr="003A6B8F" w:rsidRDefault="009455AE" w:rsidP="001C6F8C">
      <w:pPr>
        <w:pStyle w:val="wText1"/>
        <w:widowControl w:val="0"/>
        <w:spacing w:line="276" w:lineRule="auto"/>
        <w:ind w:left="2127" w:hanging="1407"/>
      </w:pPr>
      <w:r w:rsidRPr="003A6B8F">
        <w:t xml:space="preserve">Príloha č. </w:t>
      </w:r>
      <w:r w:rsidR="007D193D" w:rsidRPr="003A6B8F">
        <w:t>3</w:t>
      </w:r>
      <w:r w:rsidRPr="003A6B8F">
        <w:tab/>
      </w:r>
      <w:r w:rsidR="00814876" w:rsidRPr="003A6B8F">
        <w:t>Zoznam Subdodávateľov</w:t>
      </w:r>
    </w:p>
    <w:p w14:paraId="1E4F0388" w14:textId="3FE28CF0" w:rsidR="00814876" w:rsidRPr="003A6B8F" w:rsidRDefault="00814876" w:rsidP="001C6F8C">
      <w:pPr>
        <w:pStyle w:val="wText1"/>
        <w:widowControl w:val="0"/>
        <w:spacing w:line="276" w:lineRule="auto"/>
        <w:ind w:left="2127" w:hanging="1407"/>
      </w:pPr>
      <w:r w:rsidRPr="003A6B8F">
        <w:t>Príloha č. 4</w:t>
      </w:r>
      <w:r w:rsidRPr="003A6B8F">
        <w:tab/>
        <w:t>Zmluva o združenej dodávke elektriny (vzor)</w:t>
      </w:r>
    </w:p>
    <w:bookmarkEnd w:id="102"/>
    <w:p w14:paraId="3FFD1C0B" w14:textId="37D9EC7A" w:rsidR="007D193D" w:rsidRDefault="009455AE" w:rsidP="001C6F8C">
      <w:pPr>
        <w:pStyle w:val="wText"/>
        <w:widowControl w:val="0"/>
        <w:spacing w:line="276" w:lineRule="auto"/>
      </w:pPr>
      <w:r w:rsidRPr="003A6B8F">
        <w:t>Zmluvné strany vyhlasujú, že si Zmluvu prečítali, jej zneniu porozumeli, že znenie Zmluvy je určité</w:t>
      </w:r>
      <w:r w:rsidR="00734D0F" w:rsidRPr="003A6B8F">
        <w:br/>
      </w:r>
      <w:r w:rsidRPr="003A6B8F">
        <w:t>a zrozumiteľné, že obsah Zmluvy je v súlade s ich skutočnou a slobodnou vôľou a na dôkaz vyššie uvedeného Zmluvné strany túto Zmluvu podpisujú.</w:t>
      </w:r>
    </w:p>
    <w:p w14:paraId="546B2861" w14:textId="77777777" w:rsidR="00882D13" w:rsidRPr="003A6B8F" w:rsidRDefault="00882D13" w:rsidP="001C6F8C">
      <w:pPr>
        <w:pStyle w:val="wText"/>
        <w:widowControl w:val="0"/>
        <w:spacing w:line="276" w:lineRule="auto"/>
      </w:pPr>
    </w:p>
    <w:tbl>
      <w:tblPr>
        <w:tblStyle w:val="TableGrid"/>
        <w:tblW w:w="0" w:type="auto"/>
        <w:tblLook w:val="04A0" w:firstRow="1" w:lastRow="0" w:firstColumn="1" w:lastColumn="0" w:noHBand="0" w:noVBand="1"/>
      </w:tblPr>
      <w:tblGrid>
        <w:gridCol w:w="4514"/>
        <w:gridCol w:w="4513"/>
      </w:tblGrid>
      <w:tr w:rsidR="009455AE" w:rsidRPr="003A6B8F" w14:paraId="04195A44" w14:textId="77777777" w:rsidTr="5653CAEC">
        <w:tc>
          <w:tcPr>
            <w:tcW w:w="4514" w:type="dxa"/>
            <w:tcBorders>
              <w:top w:val="nil"/>
              <w:left w:val="nil"/>
              <w:bottom w:val="nil"/>
              <w:right w:val="nil"/>
            </w:tcBorders>
          </w:tcPr>
          <w:p w14:paraId="018B8AB8" w14:textId="0992BDA6" w:rsidR="00DD0BD4" w:rsidRPr="003A6B8F" w:rsidRDefault="00A45B47" w:rsidP="001C6F8C">
            <w:pPr>
              <w:pStyle w:val="wSignName"/>
              <w:widowControl w:val="0"/>
              <w:spacing w:before="0" w:after="120" w:line="276" w:lineRule="auto"/>
              <w:rPr>
                <w:lang w:val="sk-SK"/>
              </w:rPr>
            </w:pPr>
            <w:r w:rsidRPr="00882D13">
              <w:rPr>
                <w:lang w:val="sk-SK"/>
              </w:rPr>
              <w:t xml:space="preserve">V </w:t>
            </w:r>
            <w:r w:rsidR="00660C25" w:rsidRPr="00882A24">
              <w:rPr>
                <w:lang w:val="sk-SK"/>
              </w:rPr>
              <w:t>Košiciach</w:t>
            </w:r>
            <w:r w:rsidRPr="00882D13">
              <w:rPr>
                <w:lang w:val="sk-SK"/>
              </w:rPr>
              <w:t xml:space="preserve"> dňa</w:t>
            </w:r>
            <w:r w:rsidR="00882D13">
              <w:rPr>
                <w:lang w:val="sk-SK"/>
              </w:rPr>
              <w:t>:</w:t>
            </w:r>
          </w:p>
          <w:p w14:paraId="3658FC3F" w14:textId="4B7935DA" w:rsidR="00587260" w:rsidRPr="003A6B8F" w:rsidRDefault="631A4068" w:rsidP="001C6F8C">
            <w:pPr>
              <w:pStyle w:val="wSignName"/>
              <w:widowControl w:val="0"/>
              <w:spacing w:before="0" w:after="120" w:line="276" w:lineRule="auto"/>
              <w:rPr>
                <w:b/>
                <w:bCs/>
                <w:lang w:val="sk-SK"/>
              </w:rPr>
            </w:pPr>
            <w:r w:rsidRPr="660CA782">
              <w:rPr>
                <w:lang w:val="sk-SK"/>
              </w:rPr>
              <w:t>Za</w:t>
            </w:r>
            <w:r w:rsidRPr="660CA782">
              <w:rPr>
                <w:b/>
                <w:bCs/>
                <w:lang w:val="sk-SK"/>
              </w:rPr>
              <w:t xml:space="preserve"> </w:t>
            </w:r>
            <w:r w:rsidR="62D75BAA" w:rsidRPr="660CA782">
              <w:rPr>
                <w:b/>
                <w:bCs/>
                <w:lang w:val="sk-SK"/>
              </w:rPr>
              <w:t>Objednávateľa</w:t>
            </w:r>
            <w:r w:rsidR="27308355" w:rsidRPr="660CA782">
              <w:rPr>
                <w:b/>
                <w:bCs/>
                <w:lang w:val="sk-SK"/>
              </w:rPr>
              <w:t>:</w:t>
            </w:r>
          </w:p>
          <w:p w14:paraId="68EF0AF0" w14:textId="77777777" w:rsidR="007D193D" w:rsidRDefault="007D193D" w:rsidP="001C6F8C">
            <w:pPr>
              <w:spacing w:line="276" w:lineRule="auto"/>
              <w:rPr>
                <w:lang w:val="sk-SK"/>
              </w:rPr>
            </w:pPr>
          </w:p>
          <w:p w14:paraId="0528B738" w14:textId="77777777" w:rsidR="00CD7A12" w:rsidRDefault="00CD7A12" w:rsidP="001C6F8C">
            <w:pPr>
              <w:spacing w:line="276" w:lineRule="auto"/>
              <w:rPr>
                <w:lang w:val="sk-SK"/>
              </w:rPr>
            </w:pPr>
          </w:p>
          <w:p w14:paraId="668AC94A" w14:textId="77777777" w:rsidR="00CD7A12" w:rsidRDefault="00CD7A12" w:rsidP="001C6F8C">
            <w:pPr>
              <w:spacing w:line="276" w:lineRule="auto"/>
              <w:rPr>
                <w:lang w:val="sk-SK"/>
              </w:rPr>
            </w:pPr>
          </w:p>
          <w:p w14:paraId="1D4CF512" w14:textId="77777777" w:rsidR="00CD7A12" w:rsidRPr="003A6B8F" w:rsidRDefault="00CD7A12" w:rsidP="001C6F8C">
            <w:pPr>
              <w:spacing w:line="276" w:lineRule="auto"/>
              <w:rPr>
                <w:lang w:val="sk-SK"/>
              </w:rPr>
            </w:pPr>
          </w:p>
          <w:p w14:paraId="03192EB8" w14:textId="6AFC53F7" w:rsidR="00CE08A1" w:rsidRPr="003A6B8F" w:rsidRDefault="00CE08A1" w:rsidP="001C6F8C">
            <w:pPr>
              <w:widowControl w:val="0"/>
              <w:spacing w:line="276" w:lineRule="auto"/>
              <w:rPr>
                <w:lang w:val="sk-SK"/>
              </w:rPr>
            </w:pPr>
            <w:r w:rsidRPr="003A6B8F">
              <w:rPr>
                <w:lang w:val="sk-SK"/>
              </w:rPr>
              <w:t>_____________________</w:t>
            </w:r>
          </w:p>
          <w:p w14:paraId="43B4EE39" w14:textId="27BD911E" w:rsidR="00CE08A1" w:rsidRPr="003A6B8F" w:rsidRDefault="2C41607D" w:rsidP="001C6F8C">
            <w:pPr>
              <w:widowControl w:val="0"/>
              <w:spacing w:line="276" w:lineRule="auto"/>
              <w:rPr>
                <w:b/>
                <w:bCs/>
                <w:lang w:val="sk-SK"/>
              </w:rPr>
            </w:pPr>
            <w:r w:rsidRPr="5653CAEC">
              <w:rPr>
                <w:b/>
                <w:bCs/>
                <w:lang w:val="sk-SK"/>
              </w:rPr>
              <w:t xml:space="preserve"> Ing. Jaroslav Polaček, DPA</w:t>
            </w:r>
          </w:p>
          <w:p w14:paraId="049A5956" w14:textId="202408DD" w:rsidR="00CE08A1" w:rsidRPr="003A6B8F" w:rsidRDefault="2C41607D" w:rsidP="001C6F8C">
            <w:pPr>
              <w:widowControl w:val="0"/>
              <w:spacing w:line="276" w:lineRule="auto"/>
              <w:rPr>
                <w:lang w:val="sk-SK"/>
              </w:rPr>
            </w:pPr>
            <w:r w:rsidRPr="5653CAEC">
              <w:rPr>
                <w:b/>
                <w:bCs/>
                <w:lang w:val="sk-SK"/>
              </w:rPr>
              <w:t xml:space="preserve">               primátor</w:t>
            </w:r>
          </w:p>
          <w:p w14:paraId="6D2E1A39" w14:textId="2E750464" w:rsidR="00CE08A1" w:rsidRPr="003A6B8F" w:rsidRDefault="00CE08A1" w:rsidP="001C6F8C">
            <w:pPr>
              <w:widowControl w:val="0"/>
              <w:spacing w:line="276" w:lineRule="auto"/>
              <w:rPr>
                <w:lang w:val="sk-SK"/>
              </w:rPr>
            </w:pPr>
          </w:p>
          <w:p w14:paraId="3E6DD770" w14:textId="6271571D" w:rsidR="009455AE" w:rsidRPr="003A6B8F" w:rsidRDefault="00A24042" w:rsidP="001C6F8C">
            <w:pPr>
              <w:pStyle w:val="wSignNameLine"/>
              <w:widowControl w:val="0"/>
              <w:spacing w:before="0" w:line="276" w:lineRule="auto"/>
              <w:rPr>
                <w:lang w:val="sk-SK"/>
              </w:rPr>
            </w:pPr>
            <w:r w:rsidRPr="003A6B8F">
              <w:rPr>
                <w:lang w:val="sk-SK"/>
              </w:rPr>
              <w:t xml:space="preserve"> </w:t>
            </w:r>
          </w:p>
        </w:tc>
        <w:tc>
          <w:tcPr>
            <w:tcW w:w="4513" w:type="dxa"/>
            <w:tcBorders>
              <w:top w:val="nil"/>
              <w:left w:val="nil"/>
              <w:bottom w:val="nil"/>
              <w:right w:val="nil"/>
            </w:tcBorders>
          </w:tcPr>
          <w:p w14:paraId="766E6DE3" w14:textId="5D824878" w:rsidR="007D193D" w:rsidRPr="00882A24" w:rsidRDefault="007D193D" w:rsidP="001C6F8C">
            <w:pPr>
              <w:pStyle w:val="wSignName"/>
              <w:widowControl w:val="0"/>
              <w:spacing w:before="0" w:after="120" w:line="276" w:lineRule="auto"/>
              <w:rPr>
                <w:lang w:val="sk-SK"/>
              </w:rPr>
            </w:pPr>
            <w:r w:rsidRPr="00882A24">
              <w:rPr>
                <w:lang w:val="sk-SK"/>
              </w:rPr>
              <w:t xml:space="preserve">V </w:t>
            </w:r>
            <w:r w:rsidR="00660C25" w:rsidRPr="00882A24">
              <w:rPr>
                <w:lang w:val="sk-SK"/>
              </w:rPr>
              <w:t>Košiciac</w:t>
            </w:r>
            <w:r w:rsidR="00882D13" w:rsidRPr="00882A24">
              <w:rPr>
                <w:lang w:val="sk-SK"/>
              </w:rPr>
              <w:t xml:space="preserve">h </w:t>
            </w:r>
            <w:r w:rsidRPr="00882A24">
              <w:rPr>
                <w:lang w:val="sk-SK"/>
              </w:rPr>
              <w:t>dňa</w:t>
            </w:r>
            <w:r w:rsidR="00882D13" w:rsidRPr="00882A24">
              <w:rPr>
                <w:lang w:val="sk-SK"/>
              </w:rPr>
              <w:t xml:space="preserve">: </w:t>
            </w:r>
          </w:p>
          <w:p w14:paraId="16EEB8BC" w14:textId="0CCFC0E1" w:rsidR="009455AE" w:rsidRPr="00882A24" w:rsidRDefault="00F60933" w:rsidP="001C6F8C">
            <w:pPr>
              <w:pStyle w:val="wSignName"/>
              <w:widowControl w:val="0"/>
              <w:spacing w:before="0" w:after="120" w:line="276" w:lineRule="auto"/>
              <w:rPr>
                <w:lang w:val="sk-SK"/>
              </w:rPr>
            </w:pPr>
            <w:r w:rsidRPr="00882A24">
              <w:rPr>
                <w:lang w:val="sk-SK"/>
              </w:rPr>
              <w:t xml:space="preserve">Za </w:t>
            </w:r>
            <w:r w:rsidR="00A80BDA" w:rsidRPr="00882A24">
              <w:rPr>
                <w:b/>
                <w:bCs/>
                <w:lang w:val="sk-SK"/>
              </w:rPr>
              <w:t>Dodávateľ</w:t>
            </w:r>
            <w:r w:rsidR="00B34201" w:rsidRPr="00882A24">
              <w:rPr>
                <w:b/>
                <w:bCs/>
                <w:lang w:val="sk-SK"/>
              </w:rPr>
              <w:t>a</w:t>
            </w:r>
            <w:r w:rsidR="0016600F" w:rsidRPr="00882A24">
              <w:rPr>
                <w:lang w:val="sk-SK"/>
              </w:rPr>
              <w:t xml:space="preserve">: </w:t>
            </w:r>
          </w:p>
          <w:p w14:paraId="40DE214B" w14:textId="77777777" w:rsidR="009455AE" w:rsidRPr="00882A24" w:rsidRDefault="009455AE" w:rsidP="001C6F8C">
            <w:pPr>
              <w:pStyle w:val="wExecution"/>
              <w:widowControl w:val="0"/>
              <w:spacing w:line="276" w:lineRule="auto"/>
              <w:rPr>
                <w:lang w:val="sk-SK"/>
              </w:rPr>
            </w:pPr>
          </w:p>
          <w:p w14:paraId="3EC1691E" w14:textId="77777777" w:rsidR="00CE08A1" w:rsidRPr="00882A24" w:rsidRDefault="00CE08A1" w:rsidP="001C6F8C">
            <w:pPr>
              <w:pStyle w:val="wExecution"/>
              <w:widowControl w:val="0"/>
              <w:spacing w:line="276" w:lineRule="auto"/>
              <w:rPr>
                <w:lang w:val="sk-SK"/>
              </w:rPr>
            </w:pPr>
          </w:p>
          <w:p w14:paraId="06B486AD" w14:textId="77777777" w:rsidR="007D193D" w:rsidRPr="00882A24" w:rsidRDefault="007D193D" w:rsidP="001C6F8C">
            <w:pPr>
              <w:pStyle w:val="wExecution"/>
              <w:widowControl w:val="0"/>
              <w:spacing w:line="276" w:lineRule="auto"/>
              <w:rPr>
                <w:lang w:val="sk-SK"/>
              </w:rPr>
            </w:pPr>
          </w:p>
          <w:p w14:paraId="608244CD" w14:textId="77777777" w:rsidR="00734D0F" w:rsidRPr="00882A24" w:rsidRDefault="00734D0F" w:rsidP="001C6F8C">
            <w:pPr>
              <w:pStyle w:val="wExecution"/>
              <w:widowControl w:val="0"/>
              <w:spacing w:line="276" w:lineRule="auto"/>
              <w:rPr>
                <w:lang w:val="sk-SK"/>
              </w:rPr>
            </w:pPr>
          </w:p>
          <w:p w14:paraId="1CEA7DF7" w14:textId="77777777" w:rsidR="00CE08A1" w:rsidRPr="00882A24" w:rsidRDefault="00CE08A1" w:rsidP="001C6F8C">
            <w:pPr>
              <w:widowControl w:val="0"/>
              <w:spacing w:line="276" w:lineRule="auto"/>
              <w:rPr>
                <w:lang w:val="sk-SK"/>
              </w:rPr>
            </w:pPr>
            <w:r w:rsidRPr="00882A24">
              <w:rPr>
                <w:lang w:val="sk-SK"/>
              </w:rPr>
              <w:t>_____________________</w:t>
            </w:r>
          </w:p>
          <w:p w14:paraId="6AEF2CF1" w14:textId="77777777" w:rsidR="00CE08A1" w:rsidRPr="00882A24" w:rsidRDefault="00CE08A1" w:rsidP="001C6F8C">
            <w:pPr>
              <w:widowControl w:val="0"/>
              <w:spacing w:line="276" w:lineRule="auto"/>
              <w:rPr>
                <w:lang w:val="sk-SK"/>
              </w:rPr>
            </w:pPr>
            <w:r w:rsidRPr="00882A24">
              <w:rPr>
                <w:lang w:val="sk-SK"/>
              </w:rPr>
              <w:t>[●]</w:t>
            </w:r>
          </w:p>
          <w:p w14:paraId="12528DDF" w14:textId="603DD280" w:rsidR="00CE08A1" w:rsidRPr="00882A24" w:rsidRDefault="00CE08A1" w:rsidP="001C6F8C">
            <w:pPr>
              <w:pStyle w:val="wExecution"/>
              <w:widowControl w:val="0"/>
              <w:spacing w:after="120" w:line="276" w:lineRule="auto"/>
              <w:rPr>
                <w:lang w:val="sk-SK"/>
              </w:rPr>
            </w:pPr>
          </w:p>
        </w:tc>
      </w:tr>
    </w:tbl>
    <w:p w14:paraId="54D957E3" w14:textId="77777777" w:rsidR="00B34201" w:rsidRPr="003A6B8F" w:rsidDel="001C6F8C" w:rsidRDefault="009455AE" w:rsidP="001C6F8C">
      <w:pPr>
        <w:pStyle w:val="wSignName"/>
        <w:widowControl w:val="0"/>
        <w:spacing w:before="0" w:after="0" w:line="276" w:lineRule="auto"/>
        <w:jc w:val="both"/>
        <w:rPr>
          <w:del w:id="103" w:author="Tomas Uricek" w:date="2025-12-18T14:31:00Z" w16du:dateUtc="2025-12-18T13:31:00Z"/>
        </w:rPr>
      </w:pPr>
      <w:r w:rsidRPr="003A6B8F">
        <w:t xml:space="preserve">   </w:t>
      </w:r>
    </w:p>
    <w:p w14:paraId="50580824" w14:textId="77777777" w:rsidR="00B34201" w:rsidRPr="003A6B8F" w:rsidDel="001C6F8C" w:rsidRDefault="00B34201" w:rsidP="001C6F8C">
      <w:pPr>
        <w:pStyle w:val="wSignName"/>
        <w:widowControl w:val="0"/>
        <w:spacing w:before="0" w:after="0" w:line="276" w:lineRule="auto"/>
        <w:jc w:val="both"/>
        <w:rPr>
          <w:del w:id="104" w:author="Tomas Uricek" w:date="2025-12-18T14:31:00Z" w16du:dateUtc="2025-12-18T13:31:00Z"/>
        </w:rPr>
      </w:pPr>
    </w:p>
    <w:p w14:paraId="78CBA03C" w14:textId="528A1F35" w:rsidR="00967558" w:rsidRPr="003A6B8F" w:rsidRDefault="00967558" w:rsidP="001C6F8C">
      <w:pPr>
        <w:pStyle w:val="wText"/>
        <w:widowControl w:val="0"/>
        <w:spacing w:line="276" w:lineRule="auto"/>
      </w:pPr>
    </w:p>
    <w:sectPr w:rsidR="00967558" w:rsidRPr="003A6B8F" w:rsidSect="00C1480C">
      <w:headerReference w:type="even" r:id="rId14"/>
      <w:headerReference w:type="default" r:id="rId15"/>
      <w:footerReference w:type="even" r:id="rId16"/>
      <w:footerReference w:type="default" r:id="rId17"/>
      <w:footerReference w:type="first" r:id="rId18"/>
      <w:pgSz w:w="11907" w:h="16839" w:code="9"/>
      <w:pgMar w:top="1440" w:right="1440" w:bottom="1440" w:left="1440" w:header="72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960A69" w14:textId="77777777" w:rsidR="00F1173F" w:rsidRPr="00B454BC" w:rsidRDefault="00F1173F" w:rsidP="009455AE">
      <w:r w:rsidRPr="00B454BC">
        <w:separator/>
      </w:r>
    </w:p>
  </w:endnote>
  <w:endnote w:type="continuationSeparator" w:id="0">
    <w:p w14:paraId="37EBC95D" w14:textId="77777777" w:rsidR="00F1173F" w:rsidRPr="00B454BC" w:rsidRDefault="00F1173F" w:rsidP="009455AE">
      <w:r w:rsidRPr="00B454BC">
        <w:continuationSeparator/>
      </w:r>
    </w:p>
  </w:endnote>
  <w:endnote w:type="continuationNotice" w:id="1">
    <w:p w14:paraId="60DF7A6C" w14:textId="77777777" w:rsidR="00F1173F" w:rsidRPr="00B454BC" w:rsidRDefault="00F117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ba Pro">
    <w:altName w:val="Trebuchet MS"/>
    <w:charset w:val="00"/>
    <w:family w:val="swiss"/>
    <w:pitch w:val="variable"/>
    <w:sig w:usb0="A000022F" w:usb1="0000002A" w:usb2="00000000" w:usb3="00000000" w:csb0="00000097"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8437E6" w14:textId="77777777" w:rsidR="008C4112" w:rsidRPr="00B454BC" w:rsidRDefault="008C4112" w:rsidP="006F268B">
    <w:pPr>
      <w:pStyle w:val="Footer"/>
    </w:pPr>
  </w:p>
  <w:tbl>
    <w:tblPr>
      <w:tblW w:w="9027" w:type="dxa"/>
      <w:tblLayout w:type="fixed"/>
      <w:tblLook w:val="0000" w:firstRow="0" w:lastRow="0" w:firstColumn="0" w:lastColumn="0" w:noHBand="0" w:noVBand="0"/>
    </w:tblPr>
    <w:tblGrid>
      <w:gridCol w:w="3611"/>
      <w:gridCol w:w="1805"/>
      <w:gridCol w:w="3611"/>
    </w:tblGrid>
    <w:tr w:rsidR="008C4112" w:rsidRPr="00B454BC" w14:paraId="5743F6FE" w14:textId="77777777" w:rsidTr="006F268B">
      <w:tc>
        <w:tcPr>
          <w:tcW w:w="2000" w:type="pct"/>
          <w:vAlign w:val="bottom"/>
        </w:tcPr>
        <w:p w14:paraId="79616617" w14:textId="77777777" w:rsidR="008C4112" w:rsidRPr="009C46B6" w:rsidRDefault="008C4112" w:rsidP="006F268B">
          <w:pPr>
            <w:pStyle w:val="Footer"/>
            <w:jc w:val="left"/>
            <w:rPr>
              <w:sz w:val="12"/>
            </w:rPr>
          </w:pPr>
          <w:r w:rsidRPr="009C46B6">
            <w:rPr>
              <w:sz w:val="12"/>
            </w:rPr>
            <w:t>EMEA 118198066</w:t>
          </w:r>
        </w:p>
      </w:tc>
      <w:tc>
        <w:tcPr>
          <w:tcW w:w="1000" w:type="pct"/>
        </w:tcPr>
        <w:p w14:paraId="28968402" w14:textId="77777777" w:rsidR="008C4112" w:rsidRPr="009C46B6" w:rsidRDefault="008C4112" w:rsidP="006F268B">
          <w:pPr>
            <w:pStyle w:val="WCPageNumber"/>
            <w:jc w:val="center"/>
            <w:rPr>
              <w:lang w:val="sk-SK"/>
            </w:rPr>
          </w:pPr>
        </w:p>
      </w:tc>
      <w:tc>
        <w:tcPr>
          <w:tcW w:w="2000" w:type="pct"/>
        </w:tcPr>
        <w:p w14:paraId="3152F9C0" w14:textId="77777777" w:rsidR="008C4112" w:rsidRPr="009C46B6" w:rsidRDefault="008C4112" w:rsidP="006F268B">
          <w:pPr>
            <w:pStyle w:val="Footer"/>
            <w:jc w:val="right"/>
          </w:pPr>
        </w:p>
      </w:tc>
    </w:tr>
  </w:tbl>
  <w:p w14:paraId="6567499C" w14:textId="77777777" w:rsidR="008C4112" w:rsidRPr="009C46B6" w:rsidRDefault="008C4112" w:rsidP="006F268B">
    <w:pPr>
      <w:pStyle w:val="Footer"/>
      <w:rPr>
        <w:sz w:val="8"/>
      </w:rPr>
    </w:pPr>
  </w:p>
  <w:p w14:paraId="467FCF9F" w14:textId="77777777" w:rsidR="008C4112" w:rsidRPr="00B454BC" w:rsidRDefault="008C4112">
    <w:pPr>
      <w:rPr>
        <w:sz w:val="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mbria" w:hAnsi="Cambria"/>
        <w:sz w:val="18"/>
        <w:szCs w:val="18"/>
      </w:rPr>
      <w:id w:val="1647622777"/>
      <w:docPartObj>
        <w:docPartGallery w:val="Page Numbers (Bottom of Page)"/>
        <w:docPartUnique/>
      </w:docPartObj>
    </w:sdtPr>
    <w:sdtEndPr/>
    <w:sdtContent>
      <w:sdt>
        <w:sdtPr>
          <w:rPr>
            <w:rFonts w:ascii="Cambria" w:hAnsi="Cambria"/>
            <w:sz w:val="18"/>
            <w:szCs w:val="18"/>
          </w:rPr>
          <w:id w:val="-1769616900"/>
          <w:docPartObj>
            <w:docPartGallery w:val="Page Numbers (Top of Page)"/>
            <w:docPartUnique/>
          </w:docPartObj>
        </w:sdtPr>
        <w:sdtEndPr/>
        <w:sdtContent>
          <w:p w14:paraId="1B8702C7" w14:textId="5E1C3243" w:rsidR="008C4112" w:rsidRPr="00B454BC" w:rsidRDefault="008C4112">
            <w:pPr>
              <w:pStyle w:val="Footer"/>
              <w:jc w:val="right"/>
              <w:rPr>
                <w:rFonts w:ascii="Cambria" w:hAnsi="Cambria"/>
                <w:sz w:val="18"/>
                <w:szCs w:val="18"/>
              </w:rPr>
            </w:pPr>
            <w:r w:rsidRPr="00B454BC">
              <w:rPr>
                <w:rFonts w:ascii="Cambria" w:hAnsi="Cambria"/>
                <w:sz w:val="18"/>
                <w:szCs w:val="18"/>
              </w:rPr>
              <w:t xml:space="preserve">Strana </w:t>
            </w:r>
            <w:r w:rsidRPr="00B454BC">
              <w:rPr>
                <w:rFonts w:ascii="Cambria" w:hAnsi="Cambria"/>
                <w:b/>
                <w:bCs/>
                <w:sz w:val="18"/>
                <w:szCs w:val="18"/>
              </w:rPr>
              <w:fldChar w:fldCharType="begin"/>
            </w:r>
            <w:r w:rsidRPr="00B454BC">
              <w:rPr>
                <w:rFonts w:ascii="Cambria" w:hAnsi="Cambria"/>
                <w:b/>
                <w:bCs/>
                <w:sz w:val="18"/>
                <w:szCs w:val="18"/>
              </w:rPr>
              <w:instrText xml:space="preserve"> PAGE </w:instrText>
            </w:r>
            <w:r w:rsidRPr="00B454BC">
              <w:rPr>
                <w:rFonts w:ascii="Cambria" w:hAnsi="Cambria"/>
                <w:b/>
                <w:bCs/>
                <w:sz w:val="18"/>
                <w:szCs w:val="18"/>
              </w:rPr>
              <w:fldChar w:fldCharType="separate"/>
            </w:r>
            <w:r w:rsidR="00D269FF" w:rsidRPr="00B23B44">
              <w:rPr>
                <w:rFonts w:ascii="Cambria" w:hAnsi="Cambria"/>
                <w:b/>
                <w:bCs/>
                <w:sz w:val="18"/>
                <w:szCs w:val="18"/>
              </w:rPr>
              <w:t>6</w:t>
            </w:r>
            <w:r w:rsidRPr="00B454BC">
              <w:rPr>
                <w:rFonts w:ascii="Cambria" w:hAnsi="Cambria"/>
                <w:b/>
                <w:bCs/>
                <w:sz w:val="18"/>
                <w:szCs w:val="18"/>
              </w:rPr>
              <w:fldChar w:fldCharType="end"/>
            </w:r>
            <w:r w:rsidRPr="00B454BC">
              <w:rPr>
                <w:rFonts w:ascii="Cambria" w:hAnsi="Cambria"/>
                <w:sz w:val="18"/>
                <w:szCs w:val="18"/>
              </w:rPr>
              <w:t xml:space="preserve"> z </w:t>
            </w:r>
            <w:r w:rsidRPr="00B454BC">
              <w:rPr>
                <w:rFonts w:ascii="Cambria" w:hAnsi="Cambria"/>
                <w:b/>
                <w:bCs/>
                <w:sz w:val="18"/>
                <w:szCs w:val="18"/>
              </w:rPr>
              <w:fldChar w:fldCharType="begin"/>
            </w:r>
            <w:r w:rsidRPr="00B454BC">
              <w:rPr>
                <w:rFonts w:ascii="Cambria" w:hAnsi="Cambria"/>
                <w:b/>
                <w:bCs/>
                <w:sz w:val="18"/>
                <w:szCs w:val="18"/>
              </w:rPr>
              <w:instrText xml:space="preserve"> NUMPAGES  </w:instrText>
            </w:r>
            <w:r w:rsidRPr="00B454BC">
              <w:rPr>
                <w:rFonts w:ascii="Cambria" w:hAnsi="Cambria"/>
                <w:b/>
                <w:bCs/>
                <w:sz w:val="18"/>
                <w:szCs w:val="18"/>
              </w:rPr>
              <w:fldChar w:fldCharType="separate"/>
            </w:r>
            <w:r w:rsidR="00D269FF" w:rsidRPr="00B23B44">
              <w:rPr>
                <w:rFonts w:ascii="Cambria" w:hAnsi="Cambria"/>
                <w:b/>
                <w:bCs/>
                <w:sz w:val="18"/>
                <w:szCs w:val="18"/>
              </w:rPr>
              <w:t>17</w:t>
            </w:r>
            <w:r w:rsidRPr="00B454BC">
              <w:rPr>
                <w:rFonts w:ascii="Cambria" w:hAnsi="Cambria"/>
                <w:b/>
                <w:bCs/>
                <w:sz w:val="18"/>
                <w:szCs w:val="18"/>
              </w:rPr>
              <w:fldChar w:fldCharType="end"/>
            </w:r>
          </w:p>
        </w:sdtContent>
      </w:sdt>
    </w:sdtContent>
  </w:sdt>
  <w:p w14:paraId="7588BC57" w14:textId="77777777" w:rsidR="008C4112" w:rsidRPr="00B454BC" w:rsidRDefault="008C4112">
    <w:pPr>
      <w:rPr>
        <w:sz w:val="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AF57C" w14:textId="77777777" w:rsidR="008C4112" w:rsidRPr="00B454BC" w:rsidRDefault="008C4112" w:rsidP="006F268B">
    <w:pPr>
      <w:pStyle w:val="Footer"/>
    </w:pPr>
  </w:p>
  <w:tbl>
    <w:tblPr>
      <w:tblW w:w="9027" w:type="dxa"/>
      <w:tblLayout w:type="fixed"/>
      <w:tblLook w:val="0000" w:firstRow="0" w:lastRow="0" w:firstColumn="0" w:lastColumn="0" w:noHBand="0" w:noVBand="0"/>
    </w:tblPr>
    <w:tblGrid>
      <w:gridCol w:w="3611"/>
      <w:gridCol w:w="1805"/>
      <w:gridCol w:w="3611"/>
    </w:tblGrid>
    <w:tr w:rsidR="008C4112" w:rsidRPr="00B454BC" w14:paraId="209B5264" w14:textId="77777777" w:rsidTr="006F268B">
      <w:tc>
        <w:tcPr>
          <w:tcW w:w="2000" w:type="pct"/>
          <w:vAlign w:val="bottom"/>
        </w:tcPr>
        <w:p w14:paraId="2EC863D3" w14:textId="77777777" w:rsidR="008C4112" w:rsidRPr="00882A24" w:rsidRDefault="008C4112" w:rsidP="006F268B">
          <w:pPr>
            <w:pStyle w:val="Footer"/>
            <w:jc w:val="left"/>
            <w:rPr>
              <w:sz w:val="12"/>
            </w:rPr>
          </w:pPr>
        </w:p>
      </w:tc>
      <w:tc>
        <w:tcPr>
          <w:tcW w:w="1000" w:type="pct"/>
        </w:tcPr>
        <w:p w14:paraId="58AA5DF5" w14:textId="77777777" w:rsidR="008C4112" w:rsidRPr="00882A24" w:rsidRDefault="008C4112" w:rsidP="006F268B">
          <w:pPr>
            <w:pStyle w:val="WCPageNumber"/>
            <w:jc w:val="center"/>
            <w:rPr>
              <w:lang w:val="sk-SK"/>
            </w:rPr>
          </w:pPr>
        </w:p>
      </w:tc>
      <w:tc>
        <w:tcPr>
          <w:tcW w:w="2000" w:type="pct"/>
        </w:tcPr>
        <w:p w14:paraId="1AE364B6" w14:textId="77777777" w:rsidR="008C4112" w:rsidRPr="00882A24" w:rsidRDefault="008C4112" w:rsidP="006F268B">
          <w:pPr>
            <w:pStyle w:val="Footer"/>
            <w:jc w:val="right"/>
          </w:pPr>
        </w:p>
      </w:tc>
    </w:tr>
  </w:tbl>
  <w:p w14:paraId="01B4899E" w14:textId="77777777" w:rsidR="008C4112" w:rsidRPr="00882A24" w:rsidRDefault="008C4112" w:rsidP="006F268B">
    <w:pPr>
      <w:pStyle w:val="Foo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1CE9E5" w14:textId="77777777" w:rsidR="00F1173F" w:rsidRPr="00B454BC" w:rsidRDefault="00F1173F" w:rsidP="009455AE">
      <w:r w:rsidRPr="00B454BC">
        <w:separator/>
      </w:r>
    </w:p>
  </w:footnote>
  <w:footnote w:type="continuationSeparator" w:id="0">
    <w:p w14:paraId="157380CF" w14:textId="77777777" w:rsidR="00F1173F" w:rsidRPr="00B454BC" w:rsidRDefault="00F1173F" w:rsidP="009455AE">
      <w:r w:rsidRPr="00B454BC">
        <w:continuationSeparator/>
      </w:r>
    </w:p>
  </w:footnote>
  <w:footnote w:type="continuationNotice" w:id="1">
    <w:p w14:paraId="18B5666A" w14:textId="77777777" w:rsidR="00F1173F" w:rsidRPr="00B454BC" w:rsidRDefault="00F117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4E4313" w14:textId="77777777" w:rsidR="008C4112" w:rsidRPr="00B454BC" w:rsidRDefault="008C4112">
    <w:pPr>
      <w:pStyle w:val="Header"/>
    </w:pPr>
  </w:p>
  <w:p w14:paraId="29702DC9" w14:textId="77777777" w:rsidR="008C4112" w:rsidRPr="00B454BC" w:rsidRDefault="008C411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C6E76" w14:textId="77777777" w:rsidR="008C4112" w:rsidRPr="00B454BC" w:rsidRDefault="008C4112">
    <w:pPr>
      <w:pStyle w:val="Header"/>
    </w:pPr>
  </w:p>
  <w:p w14:paraId="4EF68DD7" w14:textId="77777777" w:rsidR="008C4112" w:rsidRPr="00B454BC" w:rsidRDefault="008C411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B62D5"/>
    <w:multiLevelType w:val="multilevel"/>
    <w:tmpl w:val="5C3E3BF4"/>
    <w:lvl w:ilvl="0">
      <w:start w:val="1"/>
      <w:numFmt w:val="none"/>
      <w:pStyle w:val="Definition1"/>
      <w:suff w:val="nothing"/>
      <w:lvlText w:val=""/>
      <w:lvlJc w:val="left"/>
      <w:pPr>
        <w:ind w:left="720" w:firstLine="0"/>
      </w:pPr>
      <w:rPr>
        <w:rFonts w:hint="default"/>
      </w:rPr>
    </w:lvl>
    <w:lvl w:ilvl="1">
      <w:start w:val="1"/>
      <w:numFmt w:val="lowerLetter"/>
      <w:pStyle w:val="Definition2"/>
      <w:lvlText w:val="(%2)"/>
      <w:lvlJc w:val="left"/>
      <w:pPr>
        <w:tabs>
          <w:tab w:val="num" w:pos="1440"/>
        </w:tabs>
        <w:ind w:left="1440" w:hanging="720"/>
      </w:pPr>
      <w:rPr>
        <w:rFonts w:hint="default"/>
      </w:rPr>
    </w:lvl>
    <w:lvl w:ilvl="2">
      <w:start w:val="1"/>
      <w:numFmt w:val="lowerRoman"/>
      <w:pStyle w:val="Definition3"/>
      <w:lvlText w:val="(%3)"/>
      <w:lvlJc w:val="left"/>
      <w:pPr>
        <w:tabs>
          <w:tab w:val="num" w:pos="2160"/>
        </w:tabs>
        <w:ind w:left="2160" w:hanging="720"/>
      </w:pPr>
      <w:rPr>
        <w:rFonts w:hint="default"/>
      </w:rPr>
    </w:lvl>
    <w:lvl w:ilvl="3">
      <w:start w:val="1"/>
      <w:numFmt w:val="upperLetter"/>
      <w:pStyle w:val="Definition4"/>
      <w:lvlText w:val="(%4)"/>
      <w:lvlJc w:val="left"/>
      <w:pPr>
        <w:tabs>
          <w:tab w:val="num" w:pos="2880"/>
        </w:tabs>
        <w:ind w:left="2880" w:hanging="720"/>
      </w:pPr>
      <w:rPr>
        <w:rFonts w:hint="default"/>
      </w:rPr>
    </w:lvl>
    <w:lvl w:ilvl="4">
      <w:start w:val="1"/>
      <w:numFmt w:val="decimal"/>
      <w:pStyle w:val="Definition5"/>
      <w:lvlText w:val="(%5)"/>
      <w:lvlJc w:val="left"/>
      <w:pPr>
        <w:tabs>
          <w:tab w:val="num" w:pos="3600"/>
        </w:tabs>
        <w:ind w:left="3600" w:hanging="720"/>
      </w:pPr>
      <w:rPr>
        <w:rFonts w:hint="default"/>
      </w:rPr>
    </w:lvl>
    <w:lvl w:ilvl="5">
      <w:start w:val="1"/>
      <w:numFmt w:val="upperRoman"/>
      <w:pStyle w:val="Definition6"/>
      <w:lvlText w:val="(%6)"/>
      <w:lvlJc w:val="left"/>
      <w:pPr>
        <w:tabs>
          <w:tab w:val="num" w:pos="4320"/>
        </w:tabs>
        <w:ind w:left="4320" w:hanging="720"/>
      </w:pPr>
      <w:rPr>
        <w:rFonts w:hint="default"/>
      </w:rPr>
    </w:lvl>
    <w:lvl w:ilvl="6">
      <w:start w:val="1"/>
      <w:numFmt w:val="decimal"/>
      <w:pStyle w:val="Definition7"/>
      <w:lvlText w:val="%7."/>
      <w:lvlJc w:val="left"/>
      <w:pPr>
        <w:tabs>
          <w:tab w:val="num" w:pos="5040"/>
        </w:tabs>
        <w:ind w:left="5040" w:hanging="720"/>
      </w:pPr>
      <w:rPr>
        <w:rFonts w:hint="default"/>
      </w:rPr>
    </w:lvl>
    <w:lvl w:ilvl="7">
      <w:start w:val="1"/>
      <w:numFmt w:val="decimal"/>
      <w:pStyle w:val="Parties"/>
      <w:lvlText w:val="(%8)"/>
      <w:lvlJc w:val="left"/>
      <w:pPr>
        <w:tabs>
          <w:tab w:val="num" w:pos="720"/>
        </w:tabs>
        <w:ind w:left="720" w:hanging="720"/>
      </w:pPr>
      <w:rPr>
        <w:rFonts w:cs="Times New Roman" w:hint="default"/>
        <w:b/>
        <w:i w:val="0"/>
      </w:rPr>
    </w:lvl>
    <w:lvl w:ilvl="8">
      <w:start w:val="1"/>
      <w:numFmt w:val="upperLetter"/>
      <w:pStyle w:val="Recitals"/>
      <w:lvlText w:val="(%9)"/>
      <w:lvlJc w:val="left"/>
      <w:pPr>
        <w:tabs>
          <w:tab w:val="num" w:pos="720"/>
        </w:tabs>
        <w:ind w:left="720" w:hanging="720"/>
      </w:pPr>
      <w:rPr>
        <w:rFonts w:hint="default"/>
      </w:rPr>
    </w:lvl>
  </w:abstractNum>
  <w:abstractNum w:abstractNumId="1" w15:restartNumberingAfterBreak="0">
    <w:nsid w:val="04A02C84"/>
    <w:multiLevelType w:val="hybridMultilevel"/>
    <w:tmpl w:val="E0BE9582"/>
    <w:lvl w:ilvl="0" w:tplc="801C4F50">
      <w:start w:val="1"/>
      <w:numFmt w:val="bullet"/>
      <w:pStyle w:val="wBullet3"/>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0DE77DE6"/>
    <w:multiLevelType w:val="hybridMultilevel"/>
    <w:tmpl w:val="0608C5BE"/>
    <w:lvl w:ilvl="0" w:tplc="A6DE0D9C">
      <w:start w:val="1"/>
      <w:numFmt w:val="bullet"/>
      <w:pStyle w:val="wBullet4"/>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9A637F"/>
    <w:multiLevelType w:val="multilevel"/>
    <w:tmpl w:val="0B40F8F8"/>
    <w:lvl w:ilvl="0">
      <w:start w:val="1"/>
      <w:numFmt w:val="decimal"/>
      <w:pStyle w:val="Schedule1"/>
      <w:suff w:val="nothing"/>
      <w:lvlText w:val="Schedule %1"/>
      <w:lvlJc w:val="left"/>
      <w:pPr>
        <w:ind w:left="0" w:firstLine="0"/>
      </w:pPr>
      <w:rPr>
        <w:rFonts w:ascii="Times New Roman Bold" w:hAnsi="Times New Roman Bold"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chedule2"/>
      <w:isLgl/>
      <w:lvlText w:val="Part %2"/>
      <w:lvlJc w:val="left"/>
      <w:pPr>
        <w:ind w:left="0" w:firstLine="0"/>
      </w:pPr>
      <w:rPr>
        <w:rFonts w:ascii="Times New Roman" w:hAnsi="Times New Roman" w:cs="Times New Roman" w:hint="default"/>
        <w:b/>
        <w:i w:val="0"/>
        <w:color w:val="000000" w:themeColor="text1"/>
        <w:sz w:val="22"/>
      </w:rPr>
    </w:lvl>
    <w:lvl w:ilvl="2">
      <w:start w:val="1"/>
      <w:numFmt w:val="lowerLetter"/>
      <w:pStyle w:val="Schedule3"/>
      <w:lvlText w:val="(%3)"/>
      <w:lvlJc w:val="left"/>
      <w:pPr>
        <w:tabs>
          <w:tab w:val="num" w:pos="720"/>
        </w:tabs>
        <w:ind w:left="720" w:hanging="720"/>
      </w:pPr>
      <w:rPr>
        <w:rFonts w:ascii="Times New Roman" w:hAnsi="Times New Roman" w:hint="default"/>
        <w:color w:val="000000" w:themeColor="text1"/>
      </w:rPr>
    </w:lvl>
    <w:lvl w:ilvl="3">
      <w:start w:val="1"/>
      <w:numFmt w:val="lowerRoman"/>
      <w:pStyle w:val="Schedule4"/>
      <w:lvlText w:val="(%4)"/>
      <w:lvlJc w:val="left"/>
      <w:pPr>
        <w:tabs>
          <w:tab w:val="num" w:pos="2160"/>
        </w:tabs>
        <w:ind w:left="2160" w:hanging="720"/>
      </w:pPr>
      <w:rPr>
        <w:rFonts w:ascii="Times New Roman" w:hAnsi="Times New Roman" w:hint="default"/>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5" w15:restartNumberingAfterBreak="0">
    <w:nsid w:val="23617166"/>
    <w:multiLevelType w:val="multilevel"/>
    <w:tmpl w:val="BE86C094"/>
    <w:lvl w:ilvl="0">
      <w:start w:val="1"/>
      <w:numFmt w:val="decimal"/>
      <w:pStyle w:val="Heading1"/>
      <w:lvlText w:val="%1."/>
      <w:lvlJc w:val="left"/>
      <w:pPr>
        <w:tabs>
          <w:tab w:val="num" w:pos="720"/>
        </w:tabs>
        <w:ind w:left="720" w:hanging="720"/>
      </w:pPr>
      <w:rPr>
        <w:rFonts w:ascii="Times New Roman" w:hAnsi="Times New Roman" w:cs="Times New Roman" w:hint="default"/>
        <w:b/>
        <w:i w:val="0"/>
        <w:color w:val="000000" w:themeColor="text1"/>
        <w:sz w:val="26"/>
      </w:rPr>
    </w:lvl>
    <w:lvl w:ilvl="1">
      <w:start w:val="1"/>
      <w:numFmt w:val="decimal"/>
      <w:pStyle w:val="Heading2"/>
      <w:lvlText w:val="%1.%2"/>
      <w:lvlJc w:val="left"/>
      <w:pPr>
        <w:tabs>
          <w:tab w:val="num" w:pos="720"/>
        </w:tabs>
        <w:ind w:left="720" w:hanging="720"/>
      </w:pPr>
      <w:rPr>
        <w:rFonts w:ascii="Times New Roman" w:hAnsi="Times New Roman" w:hint="default"/>
        <w:b w:val="0"/>
        <w:bCs w:val="0"/>
        <w:i w:val="0"/>
        <w:iCs w:val="0"/>
        <w:color w:val="000000" w:themeColor="text1"/>
        <w:sz w:val="22"/>
      </w:rPr>
    </w:lvl>
    <w:lvl w:ilvl="2">
      <w:start w:val="1"/>
      <w:numFmt w:val="decimal"/>
      <w:pStyle w:val="Heading3"/>
      <w:lvlText w:val="%1.%2.%3"/>
      <w:lvlJc w:val="left"/>
      <w:pPr>
        <w:tabs>
          <w:tab w:val="num" w:pos="720"/>
        </w:tabs>
        <w:ind w:left="720" w:hanging="720"/>
      </w:pPr>
      <w:rPr>
        <w:rFonts w:ascii="Times New Roman" w:hAnsi="Times New Roman" w:cs="Times New Roman" w:hint="default"/>
        <w:b w:val="0"/>
        <w:bCs w:val="0"/>
        <w:color w:val="000000" w:themeColor="text1"/>
      </w:rPr>
    </w:lvl>
    <w:lvl w:ilvl="3">
      <w:start w:val="1"/>
      <w:numFmt w:val="lowerLetter"/>
      <w:pStyle w:val="Heading4"/>
      <w:lvlText w:val="(%4)"/>
      <w:lvlJc w:val="left"/>
      <w:pPr>
        <w:tabs>
          <w:tab w:val="num" w:pos="1440"/>
        </w:tabs>
        <w:ind w:left="1440" w:hanging="720"/>
      </w:pPr>
      <w:rPr>
        <w:rFonts w:ascii="Times New Roman" w:hAnsi="Times New Roman" w:cs="Times New Roman" w:hint="default"/>
        <w:i w:val="0"/>
        <w:iCs/>
        <w:color w:val="000000" w:themeColor="text1"/>
        <w:sz w:val="22"/>
        <w:szCs w:val="22"/>
      </w:rPr>
    </w:lvl>
    <w:lvl w:ilvl="4">
      <w:start w:val="1"/>
      <w:numFmt w:val="lowerRoman"/>
      <w:pStyle w:val="Heading5"/>
      <w:lvlText w:val="(%5)"/>
      <w:lvlJc w:val="left"/>
      <w:pPr>
        <w:tabs>
          <w:tab w:val="num" w:pos="2160"/>
        </w:tabs>
        <w:ind w:left="2160" w:hanging="720"/>
      </w:pPr>
      <w:rPr>
        <w:rFonts w:hint="default"/>
        <w:color w:val="000000" w:themeColor="text1"/>
      </w:rPr>
    </w:lvl>
    <w:lvl w:ilvl="5">
      <w:start w:val="1"/>
      <w:numFmt w:val="upperLetter"/>
      <w:pStyle w:val="Heading6"/>
      <w:lvlText w:val="(%6)"/>
      <w:lvlJc w:val="left"/>
      <w:pPr>
        <w:tabs>
          <w:tab w:val="num" w:pos="2880"/>
        </w:tabs>
        <w:ind w:left="2880" w:hanging="720"/>
      </w:pPr>
      <w:rPr>
        <w:rFonts w:hint="default"/>
        <w:color w:val="000000" w:themeColor="text1"/>
      </w:rPr>
    </w:lvl>
    <w:lvl w:ilvl="6">
      <w:start w:val="1"/>
      <w:numFmt w:val="decimal"/>
      <w:pStyle w:val="Heading7"/>
      <w:lvlText w:val="(%7)"/>
      <w:lvlJc w:val="left"/>
      <w:pPr>
        <w:tabs>
          <w:tab w:val="num" w:pos="3600"/>
        </w:tabs>
        <w:ind w:left="3600" w:hanging="720"/>
      </w:pPr>
      <w:rPr>
        <w:rFonts w:hint="default"/>
        <w:color w:val="000000" w:themeColor="text1"/>
      </w:rPr>
    </w:lvl>
    <w:lvl w:ilvl="7">
      <w:start w:val="1"/>
      <w:numFmt w:val="upperRoman"/>
      <w:pStyle w:val="Heading8"/>
      <w:lvlText w:val="(%8)"/>
      <w:lvlJc w:val="left"/>
      <w:pPr>
        <w:tabs>
          <w:tab w:val="num" w:pos="4320"/>
        </w:tabs>
        <w:ind w:left="4320" w:hanging="720"/>
      </w:pPr>
      <w:rPr>
        <w:rFonts w:hint="default"/>
        <w:color w:val="000000" w:themeColor="text1"/>
      </w:rPr>
    </w:lvl>
    <w:lvl w:ilvl="8">
      <w:start w:val="1"/>
      <w:numFmt w:val="none"/>
      <w:pStyle w:val="Heading9"/>
      <w:suff w:val="nothing"/>
      <w:lvlText w:val=""/>
      <w:lvlJc w:val="left"/>
      <w:pPr>
        <w:ind w:left="0" w:firstLine="0"/>
      </w:pPr>
      <w:rPr>
        <w:rFonts w:hint="default"/>
        <w:color w:val="000000" w:themeColor="text1"/>
      </w:rPr>
    </w:lvl>
  </w:abstractNum>
  <w:abstractNum w:abstractNumId="6"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346B2968"/>
    <w:multiLevelType w:val="multilevel"/>
    <w:tmpl w:val="EA9E7780"/>
    <w:lvl w:ilvl="0">
      <w:start w:val="1"/>
      <w:numFmt w:val="upperLetter"/>
      <w:pStyle w:val="wList1"/>
      <w:lvlText w:val="(%1)"/>
      <w:lvlJc w:val="left"/>
      <w:pPr>
        <w:tabs>
          <w:tab w:val="num" w:pos="720"/>
        </w:tabs>
        <w:ind w:left="720" w:hanging="720"/>
      </w:pPr>
      <w:rPr>
        <w:rFonts w:hint="default"/>
      </w:rPr>
    </w:lvl>
    <w:lvl w:ilvl="1">
      <w:start w:val="1"/>
      <w:numFmt w:val="lowerLetter"/>
      <w:pStyle w:val="wList2"/>
      <w:lvlText w:val="(%2)"/>
      <w:lvlJc w:val="left"/>
      <w:pPr>
        <w:tabs>
          <w:tab w:val="num" w:pos="1440"/>
        </w:tabs>
        <w:ind w:left="1440" w:hanging="720"/>
      </w:pPr>
      <w:rPr>
        <w:rFonts w:hint="default"/>
      </w:rPr>
    </w:lvl>
    <w:lvl w:ilvl="2">
      <w:start w:val="1"/>
      <w:numFmt w:val="lowerRoman"/>
      <w:pStyle w:val="wList3"/>
      <w:lvlText w:val="(%3)"/>
      <w:lvlJc w:val="left"/>
      <w:pPr>
        <w:tabs>
          <w:tab w:val="num" w:pos="2160"/>
        </w:tabs>
        <w:ind w:left="2160" w:hanging="720"/>
      </w:pPr>
      <w:rPr>
        <w:rFonts w:hint="default"/>
      </w:rPr>
    </w:lvl>
    <w:lvl w:ilvl="3">
      <w:start w:val="1"/>
      <w:numFmt w:val="upperLetter"/>
      <w:pStyle w:val="wList4"/>
      <w:lvlText w:val="(%4)"/>
      <w:lvlJc w:val="left"/>
      <w:pPr>
        <w:tabs>
          <w:tab w:val="num" w:pos="2880"/>
        </w:tabs>
        <w:ind w:left="2880" w:hanging="720"/>
      </w:pPr>
      <w:rPr>
        <w:rFonts w:hint="default"/>
      </w:rPr>
    </w:lvl>
    <w:lvl w:ilvl="4">
      <w:start w:val="1"/>
      <w:numFmt w:val="decimal"/>
      <w:pStyle w:val="wList5"/>
      <w:lvlText w:val="(%5)"/>
      <w:lvlJc w:val="left"/>
      <w:pPr>
        <w:tabs>
          <w:tab w:val="num" w:pos="3600"/>
        </w:tabs>
        <w:ind w:left="3600" w:hanging="720"/>
      </w:pPr>
      <w:rPr>
        <w:rFonts w:hint="default"/>
      </w:rPr>
    </w:lvl>
    <w:lvl w:ilvl="5">
      <w:start w:val="1"/>
      <w:numFmt w:val="bullet"/>
      <w:pStyle w:val="wList6"/>
      <w:lvlText w:val="–"/>
      <w:lvlJc w:val="left"/>
      <w:pPr>
        <w:tabs>
          <w:tab w:val="num" w:pos="2160"/>
        </w:tabs>
        <w:ind w:left="2160" w:hanging="720"/>
      </w:pPr>
      <w:rPr>
        <w:rFonts w:ascii="Times New Roman" w:hAnsi="Times New Roman" w:cs="Times New Roman" w:hint="default"/>
      </w:rPr>
    </w:lvl>
    <w:lvl w:ilvl="6">
      <w:start w:val="1"/>
      <w:numFmt w:val="bullet"/>
      <w:pStyle w:val="wList7"/>
      <w:lvlText w:val="–"/>
      <w:lvlJc w:val="left"/>
      <w:pPr>
        <w:tabs>
          <w:tab w:val="num" w:pos="2880"/>
        </w:tabs>
        <w:ind w:left="2880" w:hanging="720"/>
      </w:pPr>
      <w:rPr>
        <w:rFonts w:ascii="Times New Roman" w:hAnsi="Times New Roman" w:cs="Times New Roman" w:hint="default"/>
      </w:rPr>
    </w:lvl>
    <w:lvl w:ilvl="7">
      <w:start w:val="1"/>
      <w:numFmt w:val="bullet"/>
      <w:lvlText w:val=""/>
      <w:lvlJc w:val="left"/>
      <w:pPr>
        <w:ind w:left="2880" w:hanging="360"/>
      </w:pPr>
      <w:rPr>
        <w:rFonts w:ascii="Symbol" w:hAnsi="Symbol" w:cs="Times New Roman" w:hint="default"/>
      </w:rPr>
    </w:lvl>
    <w:lvl w:ilvl="8">
      <w:start w:val="1"/>
      <w:numFmt w:val="bullet"/>
      <w:lvlText w:val=""/>
      <w:lvlJc w:val="left"/>
      <w:pPr>
        <w:ind w:left="3240" w:hanging="360"/>
      </w:pPr>
      <w:rPr>
        <w:rFonts w:ascii="Symbol" w:hAnsi="Symbol" w:cs="Times New Roman" w:hint="default"/>
      </w:rPr>
    </w:lvl>
  </w:abstractNum>
  <w:abstractNum w:abstractNumId="8" w15:restartNumberingAfterBreak="0">
    <w:nsid w:val="395E1399"/>
    <w:multiLevelType w:val="multilevel"/>
    <w:tmpl w:val="AF0A87B2"/>
    <w:name w:val="Definition"/>
    <w:lvl w:ilvl="0">
      <w:start w:val="1"/>
      <w:numFmt w:val="none"/>
      <w:suff w:val="nothing"/>
      <w:lvlText w:val=""/>
      <w:lvlJc w:val="left"/>
      <w:pPr>
        <w:ind w:left="720" w:firstLine="0"/>
      </w:pPr>
      <w:rPr>
        <w:rFonts w:hint="default"/>
      </w:rPr>
    </w:lvl>
    <w:lvl w:ilvl="1">
      <w:start w:val="1"/>
      <w:numFmt w:val="lowerLetter"/>
      <w:lvlText w:val="%1(%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upp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upperRoman"/>
      <w:lvlText w:val="(%6)"/>
      <w:lvlJc w:val="left"/>
      <w:pPr>
        <w:tabs>
          <w:tab w:val="num" w:pos="4320"/>
        </w:tabs>
        <w:ind w:left="4320" w:hanging="72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15:restartNumberingAfterBreak="0">
    <w:nsid w:val="41FA612F"/>
    <w:multiLevelType w:val="hybridMultilevel"/>
    <w:tmpl w:val="4948E2E2"/>
    <w:lvl w:ilvl="0" w:tplc="E318C420">
      <w:start w:val="1"/>
      <w:numFmt w:val="bullet"/>
      <w:pStyle w:val="wBullet2"/>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F036F6F"/>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CF41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63E5BB2"/>
    <w:multiLevelType w:val="hybridMultilevel"/>
    <w:tmpl w:val="F53A3E52"/>
    <w:lvl w:ilvl="0" w:tplc="C21A1A12">
      <w:start w:val="1"/>
      <w:numFmt w:val="bullet"/>
      <w:pStyle w:val="w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8126D73"/>
    <w:multiLevelType w:val="hybridMultilevel"/>
    <w:tmpl w:val="666E0518"/>
    <w:lvl w:ilvl="0" w:tplc="AF446BCA">
      <w:start w:val="1"/>
      <w:numFmt w:val="bullet"/>
      <w:pStyle w:val="wBulle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4A14339"/>
    <w:multiLevelType w:val="multilevel"/>
    <w:tmpl w:val="2B5CE734"/>
    <w:lvl w:ilvl="0">
      <w:start w:val="1"/>
      <w:numFmt w:val="decimal"/>
      <w:pStyle w:val="MLNadpislnku"/>
      <w:lvlText w:val="%1."/>
      <w:lvlJc w:val="left"/>
      <w:pPr>
        <w:tabs>
          <w:tab w:val="num" w:pos="878"/>
        </w:tabs>
        <w:ind w:left="737" w:hanging="737"/>
      </w:pPr>
      <w:rPr>
        <w:rFonts w:ascii="Arial Narrow" w:hAnsi="Arial Narrow" w:hint="default"/>
        <w:b/>
        <w:sz w:val="22"/>
        <w:szCs w:val="22"/>
      </w:rPr>
    </w:lvl>
    <w:lvl w:ilvl="1">
      <w:start w:val="1"/>
      <w:numFmt w:val="decimal"/>
      <w:pStyle w:val="MLOdsek"/>
      <w:lvlText w:val="%1.%2"/>
      <w:lvlJc w:val="left"/>
      <w:pPr>
        <w:tabs>
          <w:tab w:val="num" w:pos="1305"/>
        </w:tabs>
        <w:ind w:left="1021" w:hanging="737"/>
      </w:pPr>
      <w:rPr>
        <w:rFonts w:ascii="Arial" w:hAnsi="Arial" w:cs="Arial" w:hint="default"/>
        <w:b w:val="0"/>
        <w:sz w:val="20"/>
        <w:szCs w:val="20"/>
      </w:rPr>
    </w:lvl>
    <w:lvl w:ilvl="2">
      <w:start w:val="1"/>
      <w:numFmt w:val="lowerLetter"/>
      <w:lvlText w:val="%3)"/>
      <w:lvlJc w:val="left"/>
      <w:pPr>
        <w:tabs>
          <w:tab w:val="num" w:pos="1134"/>
        </w:tabs>
        <w:ind w:left="1134" w:hanging="397"/>
      </w:pPr>
      <w:rPr>
        <w:rFonts w:ascii="Arial" w:eastAsia="Times New Roman" w:hAnsi="Arial" w:cs="Arial" w:hint="default"/>
        <w:b w:val="0"/>
        <w:strike w:val="0"/>
        <w:sz w:val="20"/>
        <w:szCs w:val="20"/>
      </w:rPr>
    </w:lvl>
    <w:lvl w:ilvl="3">
      <w:start w:val="1"/>
      <w:numFmt w:val="lowerRoman"/>
      <w:lvlText w:val="%4."/>
      <w:lvlJc w:val="righ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num w:numId="1" w16cid:durableId="1106190627">
    <w:abstractNumId w:val="12"/>
  </w:num>
  <w:num w:numId="2" w16cid:durableId="353045679">
    <w:abstractNumId w:val="13"/>
  </w:num>
  <w:num w:numId="3" w16cid:durableId="477384613">
    <w:abstractNumId w:val="9"/>
  </w:num>
  <w:num w:numId="4" w16cid:durableId="2105834664">
    <w:abstractNumId w:val="1"/>
  </w:num>
  <w:num w:numId="5" w16cid:durableId="2128424839">
    <w:abstractNumId w:val="11"/>
  </w:num>
  <w:num w:numId="6" w16cid:durableId="442187665">
    <w:abstractNumId w:val="10"/>
  </w:num>
  <w:num w:numId="7" w16cid:durableId="1815027827">
    <w:abstractNumId w:val="3"/>
  </w:num>
  <w:num w:numId="8" w16cid:durableId="592587478">
    <w:abstractNumId w:val="0"/>
  </w:num>
  <w:num w:numId="9" w16cid:durableId="1893615226">
    <w:abstractNumId w:val="5"/>
  </w:num>
  <w:num w:numId="10" w16cid:durableId="8943881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01011449">
    <w:abstractNumId w:val="4"/>
  </w:num>
  <w:num w:numId="12" w16cid:durableId="1332948748">
    <w:abstractNumId w:val="2"/>
  </w:num>
  <w:num w:numId="13" w16cid:durableId="21286973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09981775">
    <w:abstractNumId w:val="14"/>
  </w:num>
  <w:num w:numId="15" w16cid:durableId="129445510">
    <w:abstractNumId w:val="5"/>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omas Uricek">
    <w15:presenceInfo w15:providerId="Windows Live" w15:userId="d7d5106dcdc983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F27"/>
    <w:rsid w:val="00000ACF"/>
    <w:rsid w:val="000014E7"/>
    <w:rsid w:val="000017F5"/>
    <w:rsid w:val="00001C5B"/>
    <w:rsid w:val="00002266"/>
    <w:rsid w:val="00002F54"/>
    <w:rsid w:val="0000306B"/>
    <w:rsid w:val="0000358F"/>
    <w:rsid w:val="00003D3C"/>
    <w:rsid w:val="00004031"/>
    <w:rsid w:val="00004CD1"/>
    <w:rsid w:val="00005098"/>
    <w:rsid w:val="0000533E"/>
    <w:rsid w:val="000063DC"/>
    <w:rsid w:val="00006D18"/>
    <w:rsid w:val="00007283"/>
    <w:rsid w:val="000075B2"/>
    <w:rsid w:val="00007ADF"/>
    <w:rsid w:val="00007D3A"/>
    <w:rsid w:val="000108A0"/>
    <w:rsid w:val="000110C3"/>
    <w:rsid w:val="000117D1"/>
    <w:rsid w:val="00012433"/>
    <w:rsid w:val="00013205"/>
    <w:rsid w:val="00013743"/>
    <w:rsid w:val="00013871"/>
    <w:rsid w:val="00013FA4"/>
    <w:rsid w:val="0001434C"/>
    <w:rsid w:val="00014443"/>
    <w:rsid w:val="00014C3C"/>
    <w:rsid w:val="000151E3"/>
    <w:rsid w:val="00020164"/>
    <w:rsid w:val="00020643"/>
    <w:rsid w:val="00020F93"/>
    <w:rsid w:val="00021476"/>
    <w:rsid w:val="00021845"/>
    <w:rsid w:val="000227DC"/>
    <w:rsid w:val="0002327E"/>
    <w:rsid w:val="00023B9A"/>
    <w:rsid w:val="0002432A"/>
    <w:rsid w:val="000254C8"/>
    <w:rsid w:val="00025A13"/>
    <w:rsid w:val="00025CED"/>
    <w:rsid w:val="00026657"/>
    <w:rsid w:val="00026884"/>
    <w:rsid w:val="00027035"/>
    <w:rsid w:val="0002759E"/>
    <w:rsid w:val="0003040E"/>
    <w:rsid w:val="00030FB5"/>
    <w:rsid w:val="0003159E"/>
    <w:rsid w:val="00031ECF"/>
    <w:rsid w:val="00031F15"/>
    <w:rsid w:val="000325E9"/>
    <w:rsid w:val="000327E8"/>
    <w:rsid w:val="0003318A"/>
    <w:rsid w:val="0003434B"/>
    <w:rsid w:val="0003464E"/>
    <w:rsid w:val="00034796"/>
    <w:rsid w:val="00037026"/>
    <w:rsid w:val="0003746E"/>
    <w:rsid w:val="0003775D"/>
    <w:rsid w:val="00037B17"/>
    <w:rsid w:val="000411B0"/>
    <w:rsid w:val="000411C4"/>
    <w:rsid w:val="000413CB"/>
    <w:rsid w:val="00041C1E"/>
    <w:rsid w:val="00042183"/>
    <w:rsid w:val="000428A9"/>
    <w:rsid w:val="00042C59"/>
    <w:rsid w:val="000432C2"/>
    <w:rsid w:val="00043523"/>
    <w:rsid w:val="00043771"/>
    <w:rsid w:val="00043D19"/>
    <w:rsid w:val="00044E05"/>
    <w:rsid w:val="000464BD"/>
    <w:rsid w:val="00047E2F"/>
    <w:rsid w:val="00047FF8"/>
    <w:rsid w:val="00050217"/>
    <w:rsid w:val="000508FB"/>
    <w:rsid w:val="00050C9A"/>
    <w:rsid w:val="00051A07"/>
    <w:rsid w:val="00051A66"/>
    <w:rsid w:val="000527A6"/>
    <w:rsid w:val="00052CA2"/>
    <w:rsid w:val="00052F9E"/>
    <w:rsid w:val="00053262"/>
    <w:rsid w:val="00053BC8"/>
    <w:rsid w:val="00053EB2"/>
    <w:rsid w:val="00054A8D"/>
    <w:rsid w:val="0005501F"/>
    <w:rsid w:val="0005526C"/>
    <w:rsid w:val="0005593A"/>
    <w:rsid w:val="00055BFD"/>
    <w:rsid w:val="00055C8E"/>
    <w:rsid w:val="00060314"/>
    <w:rsid w:val="0006089A"/>
    <w:rsid w:val="00061E26"/>
    <w:rsid w:val="00062350"/>
    <w:rsid w:val="00062BBF"/>
    <w:rsid w:val="0006360C"/>
    <w:rsid w:val="000638A2"/>
    <w:rsid w:val="00064DCC"/>
    <w:rsid w:val="00065F7E"/>
    <w:rsid w:val="000661CB"/>
    <w:rsid w:val="0006642F"/>
    <w:rsid w:val="000673B4"/>
    <w:rsid w:val="00067521"/>
    <w:rsid w:val="00067617"/>
    <w:rsid w:val="00067668"/>
    <w:rsid w:val="00070857"/>
    <w:rsid w:val="00070882"/>
    <w:rsid w:val="00070C81"/>
    <w:rsid w:val="00070E57"/>
    <w:rsid w:val="00070FBE"/>
    <w:rsid w:val="0007131B"/>
    <w:rsid w:val="0007185A"/>
    <w:rsid w:val="00071B3B"/>
    <w:rsid w:val="00072492"/>
    <w:rsid w:val="00072680"/>
    <w:rsid w:val="000734A4"/>
    <w:rsid w:val="0007471E"/>
    <w:rsid w:val="00074D09"/>
    <w:rsid w:val="00074D73"/>
    <w:rsid w:val="00074F46"/>
    <w:rsid w:val="00075B1D"/>
    <w:rsid w:val="00076ECA"/>
    <w:rsid w:val="00080248"/>
    <w:rsid w:val="00080650"/>
    <w:rsid w:val="000808BD"/>
    <w:rsid w:val="00081521"/>
    <w:rsid w:val="000818E5"/>
    <w:rsid w:val="000828A5"/>
    <w:rsid w:val="00083159"/>
    <w:rsid w:val="00083C1F"/>
    <w:rsid w:val="00083C88"/>
    <w:rsid w:val="00084B2C"/>
    <w:rsid w:val="00084B2D"/>
    <w:rsid w:val="00086E5D"/>
    <w:rsid w:val="00087401"/>
    <w:rsid w:val="00087757"/>
    <w:rsid w:val="000904DC"/>
    <w:rsid w:val="0009058C"/>
    <w:rsid w:val="00090752"/>
    <w:rsid w:val="00090C80"/>
    <w:rsid w:val="00090D12"/>
    <w:rsid w:val="000915E7"/>
    <w:rsid w:val="0009189E"/>
    <w:rsid w:val="00091E13"/>
    <w:rsid w:val="0009267F"/>
    <w:rsid w:val="00093938"/>
    <w:rsid w:val="00093D9D"/>
    <w:rsid w:val="0009415A"/>
    <w:rsid w:val="00094D10"/>
    <w:rsid w:val="00094D52"/>
    <w:rsid w:val="00094E18"/>
    <w:rsid w:val="00094E78"/>
    <w:rsid w:val="0009527A"/>
    <w:rsid w:val="000956B2"/>
    <w:rsid w:val="00096E5D"/>
    <w:rsid w:val="00097435"/>
    <w:rsid w:val="00097EB8"/>
    <w:rsid w:val="00097FDB"/>
    <w:rsid w:val="000A0D01"/>
    <w:rsid w:val="000A0F4A"/>
    <w:rsid w:val="000A1629"/>
    <w:rsid w:val="000A1B2D"/>
    <w:rsid w:val="000A1DD2"/>
    <w:rsid w:val="000A21E2"/>
    <w:rsid w:val="000A34F3"/>
    <w:rsid w:val="000A4808"/>
    <w:rsid w:val="000A4DAF"/>
    <w:rsid w:val="000A5397"/>
    <w:rsid w:val="000A5BD4"/>
    <w:rsid w:val="000A6CF6"/>
    <w:rsid w:val="000A6D22"/>
    <w:rsid w:val="000A6F27"/>
    <w:rsid w:val="000A7811"/>
    <w:rsid w:val="000A7ED7"/>
    <w:rsid w:val="000B0955"/>
    <w:rsid w:val="000B17BF"/>
    <w:rsid w:val="000B17F7"/>
    <w:rsid w:val="000B1A0F"/>
    <w:rsid w:val="000B1C39"/>
    <w:rsid w:val="000B2D55"/>
    <w:rsid w:val="000B393C"/>
    <w:rsid w:val="000B4881"/>
    <w:rsid w:val="000B4C60"/>
    <w:rsid w:val="000B4CD8"/>
    <w:rsid w:val="000B5507"/>
    <w:rsid w:val="000B5784"/>
    <w:rsid w:val="000B6FF8"/>
    <w:rsid w:val="000C02E3"/>
    <w:rsid w:val="000C0908"/>
    <w:rsid w:val="000C18C2"/>
    <w:rsid w:val="000C1C0C"/>
    <w:rsid w:val="000C30E4"/>
    <w:rsid w:val="000C51F0"/>
    <w:rsid w:val="000C5A9A"/>
    <w:rsid w:val="000C5BED"/>
    <w:rsid w:val="000C5D2F"/>
    <w:rsid w:val="000C6D51"/>
    <w:rsid w:val="000C7258"/>
    <w:rsid w:val="000C7D08"/>
    <w:rsid w:val="000C7E21"/>
    <w:rsid w:val="000D019A"/>
    <w:rsid w:val="000D172A"/>
    <w:rsid w:val="000D2CED"/>
    <w:rsid w:val="000D30C2"/>
    <w:rsid w:val="000D3741"/>
    <w:rsid w:val="000D39A1"/>
    <w:rsid w:val="000D4663"/>
    <w:rsid w:val="000D4952"/>
    <w:rsid w:val="000D5077"/>
    <w:rsid w:val="000D51C6"/>
    <w:rsid w:val="000D6D15"/>
    <w:rsid w:val="000D751A"/>
    <w:rsid w:val="000D76E9"/>
    <w:rsid w:val="000D7C7F"/>
    <w:rsid w:val="000D7D5E"/>
    <w:rsid w:val="000E08AA"/>
    <w:rsid w:val="000E39E2"/>
    <w:rsid w:val="000E3D99"/>
    <w:rsid w:val="000E42B0"/>
    <w:rsid w:val="000E63C8"/>
    <w:rsid w:val="000E65D6"/>
    <w:rsid w:val="000E6FE5"/>
    <w:rsid w:val="000E7423"/>
    <w:rsid w:val="000E7843"/>
    <w:rsid w:val="000F07D5"/>
    <w:rsid w:val="000F09CF"/>
    <w:rsid w:val="000F2308"/>
    <w:rsid w:val="000F3093"/>
    <w:rsid w:val="000F4366"/>
    <w:rsid w:val="000F4CEA"/>
    <w:rsid w:val="000F5D1A"/>
    <w:rsid w:val="000F5DD3"/>
    <w:rsid w:val="000F6D22"/>
    <w:rsid w:val="000F6D56"/>
    <w:rsid w:val="000F6E23"/>
    <w:rsid w:val="000F6FF8"/>
    <w:rsid w:val="000F78ED"/>
    <w:rsid w:val="000F7A45"/>
    <w:rsid w:val="000F7BA7"/>
    <w:rsid w:val="00101138"/>
    <w:rsid w:val="00101589"/>
    <w:rsid w:val="00101CD6"/>
    <w:rsid w:val="00101D18"/>
    <w:rsid w:val="00101E42"/>
    <w:rsid w:val="001035E5"/>
    <w:rsid w:val="00103BC9"/>
    <w:rsid w:val="0010440E"/>
    <w:rsid w:val="0010462E"/>
    <w:rsid w:val="00106F35"/>
    <w:rsid w:val="001074AD"/>
    <w:rsid w:val="001078DE"/>
    <w:rsid w:val="001104AD"/>
    <w:rsid w:val="00110CBB"/>
    <w:rsid w:val="00111690"/>
    <w:rsid w:val="00111AD9"/>
    <w:rsid w:val="00111FA5"/>
    <w:rsid w:val="00112B49"/>
    <w:rsid w:val="00112C63"/>
    <w:rsid w:val="00113046"/>
    <w:rsid w:val="001139AB"/>
    <w:rsid w:val="00113A2E"/>
    <w:rsid w:val="00113F0A"/>
    <w:rsid w:val="00115006"/>
    <w:rsid w:val="001151BA"/>
    <w:rsid w:val="001159AE"/>
    <w:rsid w:val="00115D78"/>
    <w:rsid w:val="001164B4"/>
    <w:rsid w:val="00116AC1"/>
    <w:rsid w:val="0011749A"/>
    <w:rsid w:val="0011780D"/>
    <w:rsid w:val="00117AC2"/>
    <w:rsid w:val="0012204A"/>
    <w:rsid w:val="001224B9"/>
    <w:rsid w:val="00122D2D"/>
    <w:rsid w:val="00122E1E"/>
    <w:rsid w:val="0012338B"/>
    <w:rsid w:val="0012361E"/>
    <w:rsid w:val="00124160"/>
    <w:rsid w:val="00124A00"/>
    <w:rsid w:val="00124B7D"/>
    <w:rsid w:val="00124E0E"/>
    <w:rsid w:val="00125FC9"/>
    <w:rsid w:val="001268D9"/>
    <w:rsid w:val="00130713"/>
    <w:rsid w:val="001313C9"/>
    <w:rsid w:val="00134A29"/>
    <w:rsid w:val="001367D5"/>
    <w:rsid w:val="00136B54"/>
    <w:rsid w:val="00136D2A"/>
    <w:rsid w:val="00140289"/>
    <w:rsid w:val="00140AD3"/>
    <w:rsid w:val="00141198"/>
    <w:rsid w:val="001419E6"/>
    <w:rsid w:val="00141A51"/>
    <w:rsid w:val="00141C69"/>
    <w:rsid w:val="0014205E"/>
    <w:rsid w:val="001434BA"/>
    <w:rsid w:val="00145186"/>
    <w:rsid w:val="0014606C"/>
    <w:rsid w:val="00146459"/>
    <w:rsid w:val="00146B73"/>
    <w:rsid w:val="00147424"/>
    <w:rsid w:val="001506AD"/>
    <w:rsid w:val="001515A2"/>
    <w:rsid w:val="00151BBA"/>
    <w:rsid w:val="00151F78"/>
    <w:rsid w:val="00152313"/>
    <w:rsid w:val="0015390F"/>
    <w:rsid w:val="001552C5"/>
    <w:rsid w:val="00155808"/>
    <w:rsid w:val="0015603C"/>
    <w:rsid w:val="00156082"/>
    <w:rsid w:val="00156B76"/>
    <w:rsid w:val="00156D70"/>
    <w:rsid w:val="001579EC"/>
    <w:rsid w:val="00157A81"/>
    <w:rsid w:val="00157AD3"/>
    <w:rsid w:val="00157B54"/>
    <w:rsid w:val="00157B98"/>
    <w:rsid w:val="00160386"/>
    <w:rsid w:val="001603C4"/>
    <w:rsid w:val="00160ACF"/>
    <w:rsid w:val="00160D65"/>
    <w:rsid w:val="00160F98"/>
    <w:rsid w:val="0016281C"/>
    <w:rsid w:val="0016367A"/>
    <w:rsid w:val="00164137"/>
    <w:rsid w:val="0016486F"/>
    <w:rsid w:val="0016535A"/>
    <w:rsid w:val="00165AA5"/>
    <w:rsid w:val="0016600F"/>
    <w:rsid w:val="00167051"/>
    <w:rsid w:val="0016713B"/>
    <w:rsid w:val="001673F6"/>
    <w:rsid w:val="00167991"/>
    <w:rsid w:val="00167AE3"/>
    <w:rsid w:val="001704FC"/>
    <w:rsid w:val="001708D5"/>
    <w:rsid w:val="00171DDB"/>
    <w:rsid w:val="00172C11"/>
    <w:rsid w:val="0017365E"/>
    <w:rsid w:val="00173A6B"/>
    <w:rsid w:val="00173EA8"/>
    <w:rsid w:val="00174217"/>
    <w:rsid w:val="00174D5E"/>
    <w:rsid w:val="001765FB"/>
    <w:rsid w:val="001767B8"/>
    <w:rsid w:val="00181778"/>
    <w:rsid w:val="00181872"/>
    <w:rsid w:val="00182149"/>
    <w:rsid w:val="0018215B"/>
    <w:rsid w:val="00182511"/>
    <w:rsid w:val="00182705"/>
    <w:rsid w:val="001827E7"/>
    <w:rsid w:val="00182BB3"/>
    <w:rsid w:val="00183154"/>
    <w:rsid w:val="00183A01"/>
    <w:rsid w:val="00183E01"/>
    <w:rsid w:val="00187865"/>
    <w:rsid w:val="00190C0B"/>
    <w:rsid w:val="00191351"/>
    <w:rsid w:val="0019188A"/>
    <w:rsid w:val="001920CB"/>
    <w:rsid w:val="00192F5A"/>
    <w:rsid w:val="00194659"/>
    <w:rsid w:val="00195231"/>
    <w:rsid w:val="001960A3"/>
    <w:rsid w:val="0019733B"/>
    <w:rsid w:val="001978D2"/>
    <w:rsid w:val="001A0589"/>
    <w:rsid w:val="001A138A"/>
    <w:rsid w:val="001A15A1"/>
    <w:rsid w:val="001A20D4"/>
    <w:rsid w:val="001A2738"/>
    <w:rsid w:val="001A2E8B"/>
    <w:rsid w:val="001A34D9"/>
    <w:rsid w:val="001A3D4A"/>
    <w:rsid w:val="001A40BC"/>
    <w:rsid w:val="001A5399"/>
    <w:rsid w:val="001A62AF"/>
    <w:rsid w:val="001A688A"/>
    <w:rsid w:val="001A6F7D"/>
    <w:rsid w:val="001B015E"/>
    <w:rsid w:val="001B02CE"/>
    <w:rsid w:val="001B0FF1"/>
    <w:rsid w:val="001B2211"/>
    <w:rsid w:val="001B22A9"/>
    <w:rsid w:val="001B25C6"/>
    <w:rsid w:val="001B43E2"/>
    <w:rsid w:val="001B46C2"/>
    <w:rsid w:val="001B4752"/>
    <w:rsid w:val="001B4A0F"/>
    <w:rsid w:val="001B77BB"/>
    <w:rsid w:val="001C04BE"/>
    <w:rsid w:val="001C082C"/>
    <w:rsid w:val="001C1E5E"/>
    <w:rsid w:val="001C247F"/>
    <w:rsid w:val="001C36AF"/>
    <w:rsid w:val="001C391C"/>
    <w:rsid w:val="001C42C9"/>
    <w:rsid w:val="001C4BE1"/>
    <w:rsid w:val="001C5507"/>
    <w:rsid w:val="001C5A1B"/>
    <w:rsid w:val="001C5C58"/>
    <w:rsid w:val="001C68FA"/>
    <w:rsid w:val="001C6F8C"/>
    <w:rsid w:val="001C705C"/>
    <w:rsid w:val="001C7880"/>
    <w:rsid w:val="001D258B"/>
    <w:rsid w:val="001D2618"/>
    <w:rsid w:val="001D4973"/>
    <w:rsid w:val="001D6C4A"/>
    <w:rsid w:val="001D6C73"/>
    <w:rsid w:val="001D6F29"/>
    <w:rsid w:val="001D7FE6"/>
    <w:rsid w:val="001E0278"/>
    <w:rsid w:val="001E1489"/>
    <w:rsid w:val="001E1646"/>
    <w:rsid w:val="001E1BE9"/>
    <w:rsid w:val="001E279A"/>
    <w:rsid w:val="001E3B69"/>
    <w:rsid w:val="001E4CAF"/>
    <w:rsid w:val="001E5116"/>
    <w:rsid w:val="001E5650"/>
    <w:rsid w:val="001E5AB6"/>
    <w:rsid w:val="001E5F26"/>
    <w:rsid w:val="001E67B9"/>
    <w:rsid w:val="001E6A77"/>
    <w:rsid w:val="001E6A9D"/>
    <w:rsid w:val="001E6D24"/>
    <w:rsid w:val="001F02E7"/>
    <w:rsid w:val="001F0308"/>
    <w:rsid w:val="001F074C"/>
    <w:rsid w:val="001F1654"/>
    <w:rsid w:val="001F3333"/>
    <w:rsid w:val="001F4DBF"/>
    <w:rsid w:val="001F521B"/>
    <w:rsid w:val="001F6BCE"/>
    <w:rsid w:val="001F7607"/>
    <w:rsid w:val="001F7E3D"/>
    <w:rsid w:val="002003B4"/>
    <w:rsid w:val="00200687"/>
    <w:rsid w:val="002008D7"/>
    <w:rsid w:val="00201088"/>
    <w:rsid w:val="0020307E"/>
    <w:rsid w:val="002031D1"/>
    <w:rsid w:val="002031F6"/>
    <w:rsid w:val="00204D26"/>
    <w:rsid w:val="00204FCC"/>
    <w:rsid w:val="0020513E"/>
    <w:rsid w:val="002062CE"/>
    <w:rsid w:val="002062E4"/>
    <w:rsid w:val="00206922"/>
    <w:rsid w:val="00206990"/>
    <w:rsid w:val="0020775F"/>
    <w:rsid w:val="00207896"/>
    <w:rsid w:val="002079EC"/>
    <w:rsid w:val="00207FCD"/>
    <w:rsid w:val="002104C1"/>
    <w:rsid w:val="00210A3A"/>
    <w:rsid w:val="0021303E"/>
    <w:rsid w:val="00213C44"/>
    <w:rsid w:val="002142B4"/>
    <w:rsid w:val="0021445A"/>
    <w:rsid w:val="002147EE"/>
    <w:rsid w:val="00215196"/>
    <w:rsid w:val="002164CA"/>
    <w:rsid w:val="002178EA"/>
    <w:rsid w:val="00220CAF"/>
    <w:rsid w:val="00220CF7"/>
    <w:rsid w:val="0022169C"/>
    <w:rsid w:val="00223E73"/>
    <w:rsid w:val="00223F16"/>
    <w:rsid w:val="00224C75"/>
    <w:rsid w:val="002259E6"/>
    <w:rsid w:val="0022601E"/>
    <w:rsid w:val="00227B18"/>
    <w:rsid w:val="00227F82"/>
    <w:rsid w:val="00230C36"/>
    <w:rsid w:val="00231009"/>
    <w:rsid w:val="00231077"/>
    <w:rsid w:val="00231599"/>
    <w:rsid w:val="00231E84"/>
    <w:rsid w:val="00231F49"/>
    <w:rsid w:val="00232290"/>
    <w:rsid w:val="00233C03"/>
    <w:rsid w:val="00233DD3"/>
    <w:rsid w:val="00234724"/>
    <w:rsid w:val="00234DD7"/>
    <w:rsid w:val="00235650"/>
    <w:rsid w:val="00235BBE"/>
    <w:rsid w:val="00235C08"/>
    <w:rsid w:val="0023685A"/>
    <w:rsid w:val="002368F7"/>
    <w:rsid w:val="00236E76"/>
    <w:rsid w:val="002373B3"/>
    <w:rsid w:val="0023742D"/>
    <w:rsid w:val="00237BE8"/>
    <w:rsid w:val="0024055A"/>
    <w:rsid w:val="00240B79"/>
    <w:rsid w:val="00240DC8"/>
    <w:rsid w:val="00240EA4"/>
    <w:rsid w:val="0024174A"/>
    <w:rsid w:val="00241A96"/>
    <w:rsid w:val="00241DC3"/>
    <w:rsid w:val="002436B2"/>
    <w:rsid w:val="00243AD1"/>
    <w:rsid w:val="00244EC2"/>
    <w:rsid w:val="00244F3D"/>
    <w:rsid w:val="002455BD"/>
    <w:rsid w:val="002465C0"/>
    <w:rsid w:val="002466FA"/>
    <w:rsid w:val="00247641"/>
    <w:rsid w:val="0025018F"/>
    <w:rsid w:val="002505E0"/>
    <w:rsid w:val="00250CD7"/>
    <w:rsid w:val="00251022"/>
    <w:rsid w:val="0025172D"/>
    <w:rsid w:val="00252A51"/>
    <w:rsid w:val="00253454"/>
    <w:rsid w:val="002541E1"/>
    <w:rsid w:val="00254368"/>
    <w:rsid w:val="002544E4"/>
    <w:rsid w:val="002545CC"/>
    <w:rsid w:val="00255410"/>
    <w:rsid w:val="00255978"/>
    <w:rsid w:val="00256B5F"/>
    <w:rsid w:val="00256F16"/>
    <w:rsid w:val="002578BF"/>
    <w:rsid w:val="00257C5E"/>
    <w:rsid w:val="0026031E"/>
    <w:rsid w:val="002625EC"/>
    <w:rsid w:val="00262AFC"/>
    <w:rsid w:val="00262C39"/>
    <w:rsid w:val="002638BA"/>
    <w:rsid w:val="00265B2A"/>
    <w:rsid w:val="002669BF"/>
    <w:rsid w:val="00266F87"/>
    <w:rsid w:val="00270FA4"/>
    <w:rsid w:val="00270FF5"/>
    <w:rsid w:val="00271176"/>
    <w:rsid w:val="002713F5"/>
    <w:rsid w:val="00271934"/>
    <w:rsid w:val="00271EAD"/>
    <w:rsid w:val="00273054"/>
    <w:rsid w:val="00273683"/>
    <w:rsid w:val="00274192"/>
    <w:rsid w:val="00275627"/>
    <w:rsid w:val="002758AF"/>
    <w:rsid w:val="00276653"/>
    <w:rsid w:val="00276BE3"/>
    <w:rsid w:val="00276C34"/>
    <w:rsid w:val="00277475"/>
    <w:rsid w:val="00277AFC"/>
    <w:rsid w:val="00280346"/>
    <w:rsid w:val="002808F5"/>
    <w:rsid w:val="00282368"/>
    <w:rsid w:val="00282A8C"/>
    <w:rsid w:val="00282C3E"/>
    <w:rsid w:val="0028532C"/>
    <w:rsid w:val="002859D2"/>
    <w:rsid w:val="00286A92"/>
    <w:rsid w:val="00286BE0"/>
    <w:rsid w:val="00287639"/>
    <w:rsid w:val="00290C98"/>
    <w:rsid w:val="00291149"/>
    <w:rsid w:val="002911B8"/>
    <w:rsid w:val="00291296"/>
    <w:rsid w:val="00291759"/>
    <w:rsid w:val="00291EA2"/>
    <w:rsid w:val="00293063"/>
    <w:rsid w:val="00293207"/>
    <w:rsid w:val="00294C9A"/>
    <w:rsid w:val="00294CAA"/>
    <w:rsid w:val="002953D0"/>
    <w:rsid w:val="002955CC"/>
    <w:rsid w:val="00296A74"/>
    <w:rsid w:val="00296F5F"/>
    <w:rsid w:val="00297DE6"/>
    <w:rsid w:val="00297EA2"/>
    <w:rsid w:val="002A06B0"/>
    <w:rsid w:val="002A11D4"/>
    <w:rsid w:val="002A1991"/>
    <w:rsid w:val="002A19D1"/>
    <w:rsid w:val="002A1E80"/>
    <w:rsid w:val="002A32CC"/>
    <w:rsid w:val="002A3902"/>
    <w:rsid w:val="002A5EB9"/>
    <w:rsid w:val="002A5F0E"/>
    <w:rsid w:val="002A763B"/>
    <w:rsid w:val="002B0437"/>
    <w:rsid w:val="002B0439"/>
    <w:rsid w:val="002B0E8C"/>
    <w:rsid w:val="002B1B74"/>
    <w:rsid w:val="002B1F72"/>
    <w:rsid w:val="002B2E3D"/>
    <w:rsid w:val="002B2F17"/>
    <w:rsid w:val="002B30B5"/>
    <w:rsid w:val="002B328A"/>
    <w:rsid w:val="002B46D4"/>
    <w:rsid w:val="002B4B5B"/>
    <w:rsid w:val="002B4B93"/>
    <w:rsid w:val="002B563E"/>
    <w:rsid w:val="002B67C4"/>
    <w:rsid w:val="002B73E9"/>
    <w:rsid w:val="002C0129"/>
    <w:rsid w:val="002C053F"/>
    <w:rsid w:val="002C0937"/>
    <w:rsid w:val="002C0B55"/>
    <w:rsid w:val="002C0EBD"/>
    <w:rsid w:val="002C1696"/>
    <w:rsid w:val="002C179C"/>
    <w:rsid w:val="002C1D36"/>
    <w:rsid w:val="002C22D1"/>
    <w:rsid w:val="002C2729"/>
    <w:rsid w:val="002C2E91"/>
    <w:rsid w:val="002C4A00"/>
    <w:rsid w:val="002C4AE7"/>
    <w:rsid w:val="002C5789"/>
    <w:rsid w:val="002C5A45"/>
    <w:rsid w:val="002C644D"/>
    <w:rsid w:val="002C6B3E"/>
    <w:rsid w:val="002C71AD"/>
    <w:rsid w:val="002C7AB1"/>
    <w:rsid w:val="002D0D89"/>
    <w:rsid w:val="002D0E82"/>
    <w:rsid w:val="002D140E"/>
    <w:rsid w:val="002D1CF3"/>
    <w:rsid w:val="002D2572"/>
    <w:rsid w:val="002D2B67"/>
    <w:rsid w:val="002D2BA2"/>
    <w:rsid w:val="002D2ED9"/>
    <w:rsid w:val="002D3429"/>
    <w:rsid w:val="002D355D"/>
    <w:rsid w:val="002D3745"/>
    <w:rsid w:val="002D471B"/>
    <w:rsid w:val="002D5EE8"/>
    <w:rsid w:val="002D608A"/>
    <w:rsid w:val="002D66B2"/>
    <w:rsid w:val="002D6BED"/>
    <w:rsid w:val="002D6C3F"/>
    <w:rsid w:val="002D6D6A"/>
    <w:rsid w:val="002D6E4E"/>
    <w:rsid w:val="002D743F"/>
    <w:rsid w:val="002D7E0A"/>
    <w:rsid w:val="002E0178"/>
    <w:rsid w:val="002E01DC"/>
    <w:rsid w:val="002E0331"/>
    <w:rsid w:val="002E0D16"/>
    <w:rsid w:val="002E0E76"/>
    <w:rsid w:val="002E0ED8"/>
    <w:rsid w:val="002E213B"/>
    <w:rsid w:val="002E3024"/>
    <w:rsid w:val="002E3A75"/>
    <w:rsid w:val="002E40F1"/>
    <w:rsid w:val="002E4583"/>
    <w:rsid w:val="002E470C"/>
    <w:rsid w:val="002E48E6"/>
    <w:rsid w:val="002E48FF"/>
    <w:rsid w:val="002E54FE"/>
    <w:rsid w:val="002E6A9F"/>
    <w:rsid w:val="002E6D1B"/>
    <w:rsid w:val="002E6E1A"/>
    <w:rsid w:val="002F0418"/>
    <w:rsid w:val="002F20DB"/>
    <w:rsid w:val="002F20DF"/>
    <w:rsid w:val="002F322D"/>
    <w:rsid w:val="002F37E8"/>
    <w:rsid w:val="002F3D66"/>
    <w:rsid w:val="002F3E44"/>
    <w:rsid w:val="002F4395"/>
    <w:rsid w:val="002F4AB9"/>
    <w:rsid w:val="002F5591"/>
    <w:rsid w:val="002F5DF6"/>
    <w:rsid w:val="002F5E73"/>
    <w:rsid w:val="002F6232"/>
    <w:rsid w:val="002F6A64"/>
    <w:rsid w:val="002F79F4"/>
    <w:rsid w:val="00300176"/>
    <w:rsid w:val="00300A0A"/>
    <w:rsid w:val="00300E37"/>
    <w:rsid w:val="00301915"/>
    <w:rsid w:val="00301A6A"/>
    <w:rsid w:val="0030298C"/>
    <w:rsid w:val="00302F4C"/>
    <w:rsid w:val="003030CE"/>
    <w:rsid w:val="00303AD9"/>
    <w:rsid w:val="00304665"/>
    <w:rsid w:val="00305827"/>
    <w:rsid w:val="003063F0"/>
    <w:rsid w:val="00306EB4"/>
    <w:rsid w:val="00307754"/>
    <w:rsid w:val="0030778C"/>
    <w:rsid w:val="0030780C"/>
    <w:rsid w:val="00307E37"/>
    <w:rsid w:val="0031097B"/>
    <w:rsid w:val="003111B3"/>
    <w:rsid w:val="00313FEB"/>
    <w:rsid w:val="003140A2"/>
    <w:rsid w:val="003156C7"/>
    <w:rsid w:val="003160F2"/>
    <w:rsid w:val="0031717A"/>
    <w:rsid w:val="0031756D"/>
    <w:rsid w:val="00317976"/>
    <w:rsid w:val="00317FD2"/>
    <w:rsid w:val="00321A35"/>
    <w:rsid w:val="00322810"/>
    <w:rsid w:val="00322F28"/>
    <w:rsid w:val="0032392F"/>
    <w:rsid w:val="003240BB"/>
    <w:rsid w:val="00324295"/>
    <w:rsid w:val="003244BC"/>
    <w:rsid w:val="003244FF"/>
    <w:rsid w:val="00324DB8"/>
    <w:rsid w:val="00325148"/>
    <w:rsid w:val="003265DE"/>
    <w:rsid w:val="00331C04"/>
    <w:rsid w:val="00333275"/>
    <w:rsid w:val="00333887"/>
    <w:rsid w:val="00334849"/>
    <w:rsid w:val="003349A7"/>
    <w:rsid w:val="00334C2C"/>
    <w:rsid w:val="003357E5"/>
    <w:rsid w:val="00335CA5"/>
    <w:rsid w:val="00335CAA"/>
    <w:rsid w:val="00337493"/>
    <w:rsid w:val="003374BC"/>
    <w:rsid w:val="00337F67"/>
    <w:rsid w:val="00340207"/>
    <w:rsid w:val="00340E54"/>
    <w:rsid w:val="003410EF"/>
    <w:rsid w:val="00341647"/>
    <w:rsid w:val="003416F4"/>
    <w:rsid w:val="00341DC3"/>
    <w:rsid w:val="00341E6F"/>
    <w:rsid w:val="00343A0B"/>
    <w:rsid w:val="00343A7B"/>
    <w:rsid w:val="0034466C"/>
    <w:rsid w:val="0034678D"/>
    <w:rsid w:val="00346882"/>
    <w:rsid w:val="00346971"/>
    <w:rsid w:val="00346DD3"/>
    <w:rsid w:val="0034796B"/>
    <w:rsid w:val="00350204"/>
    <w:rsid w:val="00351668"/>
    <w:rsid w:val="00352C16"/>
    <w:rsid w:val="00352FF9"/>
    <w:rsid w:val="003542EB"/>
    <w:rsid w:val="00354370"/>
    <w:rsid w:val="00354D41"/>
    <w:rsid w:val="00355CA4"/>
    <w:rsid w:val="003568A5"/>
    <w:rsid w:val="0035712E"/>
    <w:rsid w:val="0035764F"/>
    <w:rsid w:val="00357956"/>
    <w:rsid w:val="00357C8C"/>
    <w:rsid w:val="00357F91"/>
    <w:rsid w:val="00360343"/>
    <w:rsid w:val="00361B1D"/>
    <w:rsid w:val="0036299D"/>
    <w:rsid w:val="0036329E"/>
    <w:rsid w:val="00363750"/>
    <w:rsid w:val="00363F0D"/>
    <w:rsid w:val="003642D8"/>
    <w:rsid w:val="00364374"/>
    <w:rsid w:val="003646D3"/>
    <w:rsid w:val="00365CA8"/>
    <w:rsid w:val="00366944"/>
    <w:rsid w:val="00366CA8"/>
    <w:rsid w:val="00367ED7"/>
    <w:rsid w:val="0037006B"/>
    <w:rsid w:val="0037217D"/>
    <w:rsid w:val="0037327F"/>
    <w:rsid w:val="003737F0"/>
    <w:rsid w:val="00373CA7"/>
    <w:rsid w:val="00374011"/>
    <w:rsid w:val="003740AC"/>
    <w:rsid w:val="00374626"/>
    <w:rsid w:val="00374771"/>
    <w:rsid w:val="00374A97"/>
    <w:rsid w:val="00374D68"/>
    <w:rsid w:val="00375357"/>
    <w:rsid w:val="003757BB"/>
    <w:rsid w:val="00375F5D"/>
    <w:rsid w:val="00376979"/>
    <w:rsid w:val="00377FB6"/>
    <w:rsid w:val="00380164"/>
    <w:rsid w:val="00380CF3"/>
    <w:rsid w:val="00381B4E"/>
    <w:rsid w:val="003820F7"/>
    <w:rsid w:val="003830D3"/>
    <w:rsid w:val="00384A01"/>
    <w:rsid w:val="00384E63"/>
    <w:rsid w:val="003853E6"/>
    <w:rsid w:val="00385957"/>
    <w:rsid w:val="00385D39"/>
    <w:rsid w:val="00387428"/>
    <w:rsid w:val="00390095"/>
    <w:rsid w:val="00390BF6"/>
    <w:rsid w:val="00391649"/>
    <w:rsid w:val="003917D9"/>
    <w:rsid w:val="00391C15"/>
    <w:rsid w:val="00393474"/>
    <w:rsid w:val="0039352B"/>
    <w:rsid w:val="0039363F"/>
    <w:rsid w:val="00393CC0"/>
    <w:rsid w:val="003943A8"/>
    <w:rsid w:val="00394B26"/>
    <w:rsid w:val="00394D90"/>
    <w:rsid w:val="00395311"/>
    <w:rsid w:val="0039658C"/>
    <w:rsid w:val="00396709"/>
    <w:rsid w:val="0039680E"/>
    <w:rsid w:val="00396F84"/>
    <w:rsid w:val="00397641"/>
    <w:rsid w:val="00397650"/>
    <w:rsid w:val="003979B3"/>
    <w:rsid w:val="00397BB3"/>
    <w:rsid w:val="00397CEA"/>
    <w:rsid w:val="003A17AC"/>
    <w:rsid w:val="003A24E4"/>
    <w:rsid w:val="003A58F3"/>
    <w:rsid w:val="003A6B8F"/>
    <w:rsid w:val="003A7960"/>
    <w:rsid w:val="003A7AEB"/>
    <w:rsid w:val="003B042E"/>
    <w:rsid w:val="003B0CBE"/>
    <w:rsid w:val="003B0F4C"/>
    <w:rsid w:val="003B1302"/>
    <w:rsid w:val="003B15A8"/>
    <w:rsid w:val="003B1980"/>
    <w:rsid w:val="003B213F"/>
    <w:rsid w:val="003B36B0"/>
    <w:rsid w:val="003B37B5"/>
    <w:rsid w:val="003B37F4"/>
    <w:rsid w:val="003B37F8"/>
    <w:rsid w:val="003B4777"/>
    <w:rsid w:val="003B4A9B"/>
    <w:rsid w:val="003B53E9"/>
    <w:rsid w:val="003B5BEE"/>
    <w:rsid w:val="003B6A61"/>
    <w:rsid w:val="003B7C57"/>
    <w:rsid w:val="003C01FC"/>
    <w:rsid w:val="003C0E52"/>
    <w:rsid w:val="003C14EE"/>
    <w:rsid w:val="003C1C01"/>
    <w:rsid w:val="003C2888"/>
    <w:rsid w:val="003C407D"/>
    <w:rsid w:val="003C4692"/>
    <w:rsid w:val="003C46EA"/>
    <w:rsid w:val="003C4A6B"/>
    <w:rsid w:val="003C5923"/>
    <w:rsid w:val="003C598B"/>
    <w:rsid w:val="003C617B"/>
    <w:rsid w:val="003C6843"/>
    <w:rsid w:val="003D07F0"/>
    <w:rsid w:val="003D1897"/>
    <w:rsid w:val="003D2222"/>
    <w:rsid w:val="003D265A"/>
    <w:rsid w:val="003D289B"/>
    <w:rsid w:val="003D314E"/>
    <w:rsid w:val="003D61C8"/>
    <w:rsid w:val="003D64BC"/>
    <w:rsid w:val="003D65DB"/>
    <w:rsid w:val="003E08F4"/>
    <w:rsid w:val="003E0B71"/>
    <w:rsid w:val="003E19DE"/>
    <w:rsid w:val="003E2313"/>
    <w:rsid w:val="003E23DA"/>
    <w:rsid w:val="003E2E89"/>
    <w:rsid w:val="003E3695"/>
    <w:rsid w:val="003E3AFF"/>
    <w:rsid w:val="003E3D3C"/>
    <w:rsid w:val="003E40A9"/>
    <w:rsid w:val="003E4A4C"/>
    <w:rsid w:val="003E4ACB"/>
    <w:rsid w:val="003E4B9E"/>
    <w:rsid w:val="003E517F"/>
    <w:rsid w:val="003E5857"/>
    <w:rsid w:val="003E59AA"/>
    <w:rsid w:val="003E5F5F"/>
    <w:rsid w:val="003E67F2"/>
    <w:rsid w:val="003E6B46"/>
    <w:rsid w:val="003E710C"/>
    <w:rsid w:val="003F097F"/>
    <w:rsid w:val="003F0DEB"/>
    <w:rsid w:val="003F1254"/>
    <w:rsid w:val="003F1BDE"/>
    <w:rsid w:val="003F2A42"/>
    <w:rsid w:val="003F3C0E"/>
    <w:rsid w:val="003F4464"/>
    <w:rsid w:val="003F4946"/>
    <w:rsid w:val="003F4FB5"/>
    <w:rsid w:val="003F5C6B"/>
    <w:rsid w:val="003F5CEF"/>
    <w:rsid w:val="003F5E79"/>
    <w:rsid w:val="003F71AB"/>
    <w:rsid w:val="003F72AD"/>
    <w:rsid w:val="003F77BB"/>
    <w:rsid w:val="003F77FF"/>
    <w:rsid w:val="003F7DCA"/>
    <w:rsid w:val="0040120D"/>
    <w:rsid w:val="00401D09"/>
    <w:rsid w:val="004020C1"/>
    <w:rsid w:val="0040290C"/>
    <w:rsid w:val="00402ACF"/>
    <w:rsid w:val="00403A34"/>
    <w:rsid w:val="00403D93"/>
    <w:rsid w:val="00403F20"/>
    <w:rsid w:val="00404207"/>
    <w:rsid w:val="00404213"/>
    <w:rsid w:val="00404D45"/>
    <w:rsid w:val="00405A75"/>
    <w:rsid w:val="00405B33"/>
    <w:rsid w:val="00406E26"/>
    <w:rsid w:val="00406F5C"/>
    <w:rsid w:val="0040779E"/>
    <w:rsid w:val="004103D7"/>
    <w:rsid w:val="004110B6"/>
    <w:rsid w:val="00411B55"/>
    <w:rsid w:val="00412583"/>
    <w:rsid w:val="00412B3C"/>
    <w:rsid w:val="00412B64"/>
    <w:rsid w:val="00412E9C"/>
    <w:rsid w:val="00413BF7"/>
    <w:rsid w:val="00413E90"/>
    <w:rsid w:val="00414FCD"/>
    <w:rsid w:val="00415A42"/>
    <w:rsid w:val="00417A95"/>
    <w:rsid w:val="00420E73"/>
    <w:rsid w:val="004215C8"/>
    <w:rsid w:val="0042214E"/>
    <w:rsid w:val="00422319"/>
    <w:rsid w:val="004225A2"/>
    <w:rsid w:val="00422867"/>
    <w:rsid w:val="00423C1D"/>
    <w:rsid w:val="004241FB"/>
    <w:rsid w:val="00425D8F"/>
    <w:rsid w:val="00425E8B"/>
    <w:rsid w:val="00426882"/>
    <w:rsid w:val="00427128"/>
    <w:rsid w:val="00427ED5"/>
    <w:rsid w:val="00430C59"/>
    <w:rsid w:val="00431C11"/>
    <w:rsid w:val="00431C1E"/>
    <w:rsid w:val="004328CC"/>
    <w:rsid w:val="00432BDF"/>
    <w:rsid w:val="00432C92"/>
    <w:rsid w:val="00434113"/>
    <w:rsid w:val="00434F4A"/>
    <w:rsid w:val="0043535D"/>
    <w:rsid w:val="004362EA"/>
    <w:rsid w:val="00436FF9"/>
    <w:rsid w:val="004408EE"/>
    <w:rsid w:val="00441821"/>
    <w:rsid w:val="00441919"/>
    <w:rsid w:val="00441B5D"/>
    <w:rsid w:val="004420ED"/>
    <w:rsid w:val="0044346B"/>
    <w:rsid w:val="00444176"/>
    <w:rsid w:val="004442C2"/>
    <w:rsid w:val="0044676B"/>
    <w:rsid w:val="0044777F"/>
    <w:rsid w:val="00447999"/>
    <w:rsid w:val="00447B58"/>
    <w:rsid w:val="00450BB2"/>
    <w:rsid w:val="00451EB4"/>
    <w:rsid w:val="00452842"/>
    <w:rsid w:val="00452D1F"/>
    <w:rsid w:val="00453FBE"/>
    <w:rsid w:val="00454C13"/>
    <w:rsid w:val="00454D59"/>
    <w:rsid w:val="004560AF"/>
    <w:rsid w:val="004576BE"/>
    <w:rsid w:val="00460917"/>
    <w:rsid w:val="00460CB4"/>
    <w:rsid w:val="0046136B"/>
    <w:rsid w:val="00461585"/>
    <w:rsid w:val="004616C7"/>
    <w:rsid w:val="00462790"/>
    <w:rsid w:val="004627EF"/>
    <w:rsid w:val="004631A5"/>
    <w:rsid w:val="00463676"/>
    <w:rsid w:val="0046391E"/>
    <w:rsid w:val="0046491D"/>
    <w:rsid w:val="00464E0E"/>
    <w:rsid w:val="004658B7"/>
    <w:rsid w:val="004664E2"/>
    <w:rsid w:val="00466B6F"/>
    <w:rsid w:val="0046714E"/>
    <w:rsid w:val="00467A73"/>
    <w:rsid w:val="00467C9F"/>
    <w:rsid w:val="004709B8"/>
    <w:rsid w:val="00471788"/>
    <w:rsid w:val="004741F3"/>
    <w:rsid w:val="00474F98"/>
    <w:rsid w:val="004751F7"/>
    <w:rsid w:val="004758C8"/>
    <w:rsid w:val="004761E7"/>
    <w:rsid w:val="00476284"/>
    <w:rsid w:val="004763FC"/>
    <w:rsid w:val="00476E7B"/>
    <w:rsid w:val="00477F83"/>
    <w:rsid w:val="0048024B"/>
    <w:rsid w:val="004804A3"/>
    <w:rsid w:val="00480632"/>
    <w:rsid w:val="00480C96"/>
    <w:rsid w:val="004815AA"/>
    <w:rsid w:val="00482750"/>
    <w:rsid w:val="004830FF"/>
    <w:rsid w:val="0048398F"/>
    <w:rsid w:val="00483E91"/>
    <w:rsid w:val="0048568A"/>
    <w:rsid w:val="004859D4"/>
    <w:rsid w:val="00485C60"/>
    <w:rsid w:val="00485D1C"/>
    <w:rsid w:val="004860B9"/>
    <w:rsid w:val="004861C1"/>
    <w:rsid w:val="00486B07"/>
    <w:rsid w:val="00486E2C"/>
    <w:rsid w:val="0048737D"/>
    <w:rsid w:val="004873F0"/>
    <w:rsid w:val="00487571"/>
    <w:rsid w:val="004875BF"/>
    <w:rsid w:val="00490AC5"/>
    <w:rsid w:val="00490BAF"/>
    <w:rsid w:val="00490C7D"/>
    <w:rsid w:val="00490E5B"/>
    <w:rsid w:val="004910B7"/>
    <w:rsid w:val="00491B31"/>
    <w:rsid w:val="0049236F"/>
    <w:rsid w:val="0049270E"/>
    <w:rsid w:val="0049328D"/>
    <w:rsid w:val="00493480"/>
    <w:rsid w:val="00493709"/>
    <w:rsid w:val="00493916"/>
    <w:rsid w:val="00493A81"/>
    <w:rsid w:val="0049491B"/>
    <w:rsid w:val="00494927"/>
    <w:rsid w:val="004949C3"/>
    <w:rsid w:val="00495845"/>
    <w:rsid w:val="00495851"/>
    <w:rsid w:val="00495CE2"/>
    <w:rsid w:val="00495D32"/>
    <w:rsid w:val="004960BD"/>
    <w:rsid w:val="00496D8B"/>
    <w:rsid w:val="00496DC2"/>
    <w:rsid w:val="00497E1C"/>
    <w:rsid w:val="00497FAC"/>
    <w:rsid w:val="004A0212"/>
    <w:rsid w:val="004A0551"/>
    <w:rsid w:val="004A0697"/>
    <w:rsid w:val="004A0FC5"/>
    <w:rsid w:val="004A1BDB"/>
    <w:rsid w:val="004A2429"/>
    <w:rsid w:val="004A33DB"/>
    <w:rsid w:val="004A3464"/>
    <w:rsid w:val="004A3B7F"/>
    <w:rsid w:val="004A3D60"/>
    <w:rsid w:val="004A44C2"/>
    <w:rsid w:val="004A4B42"/>
    <w:rsid w:val="004A4BC6"/>
    <w:rsid w:val="004A51C5"/>
    <w:rsid w:val="004A5321"/>
    <w:rsid w:val="004A55EF"/>
    <w:rsid w:val="004A5826"/>
    <w:rsid w:val="004A5857"/>
    <w:rsid w:val="004A5C89"/>
    <w:rsid w:val="004A6130"/>
    <w:rsid w:val="004A7AF5"/>
    <w:rsid w:val="004B0BE4"/>
    <w:rsid w:val="004B104A"/>
    <w:rsid w:val="004B115A"/>
    <w:rsid w:val="004B1F58"/>
    <w:rsid w:val="004B27EF"/>
    <w:rsid w:val="004B2BD6"/>
    <w:rsid w:val="004B32E9"/>
    <w:rsid w:val="004B34A3"/>
    <w:rsid w:val="004B375E"/>
    <w:rsid w:val="004B37FC"/>
    <w:rsid w:val="004B3B44"/>
    <w:rsid w:val="004B436E"/>
    <w:rsid w:val="004B4D38"/>
    <w:rsid w:val="004B5E9D"/>
    <w:rsid w:val="004B66D7"/>
    <w:rsid w:val="004B7055"/>
    <w:rsid w:val="004B7059"/>
    <w:rsid w:val="004B7A08"/>
    <w:rsid w:val="004B7E3C"/>
    <w:rsid w:val="004C04EF"/>
    <w:rsid w:val="004C126E"/>
    <w:rsid w:val="004C2436"/>
    <w:rsid w:val="004C27B3"/>
    <w:rsid w:val="004C2C3A"/>
    <w:rsid w:val="004C2CFD"/>
    <w:rsid w:val="004C34FB"/>
    <w:rsid w:val="004C350A"/>
    <w:rsid w:val="004C43DC"/>
    <w:rsid w:val="004C462A"/>
    <w:rsid w:val="004C4F92"/>
    <w:rsid w:val="004C5479"/>
    <w:rsid w:val="004C5851"/>
    <w:rsid w:val="004C5A71"/>
    <w:rsid w:val="004C5C6E"/>
    <w:rsid w:val="004D06C4"/>
    <w:rsid w:val="004D0D33"/>
    <w:rsid w:val="004D19C4"/>
    <w:rsid w:val="004D1C82"/>
    <w:rsid w:val="004D1DAC"/>
    <w:rsid w:val="004D2312"/>
    <w:rsid w:val="004D31C7"/>
    <w:rsid w:val="004D354D"/>
    <w:rsid w:val="004D3A93"/>
    <w:rsid w:val="004D4442"/>
    <w:rsid w:val="004D48F8"/>
    <w:rsid w:val="004D4BDB"/>
    <w:rsid w:val="004D6854"/>
    <w:rsid w:val="004D7082"/>
    <w:rsid w:val="004D734C"/>
    <w:rsid w:val="004E0DE9"/>
    <w:rsid w:val="004E0F5B"/>
    <w:rsid w:val="004E0F73"/>
    <w:rsid w:val="004E1E69"/>
    <w:rsid w:val="004E252A"/>
    <w:rsid w:val="004E2917"/>
    <w:rsid w:val="004E372B"/>
    <w:rsid w:val="004E5279"/>
    <w:rsid w:val="004E55EF"/>
    <w:rsid w:val="004E6445"/>
    <w:rsid w:val="004E6E85"/>
    <w:rsid w:val="004E7306"/>
    <w:rsid w:val="004E77C5"/>
    <w:rsid w:val="004E7D36"/>
    <w:rsid w:val="004F0F36"/>
    <w:rsid w:val="004F1254"/>
    <w:rsid w:val="004F3F74"/>
    <w:rsid w:val="004F4995"/>
    <w:rsid w:val="004F4C82"/>
    <w:rsid w:val="004F7601"/>
    <w:rsid w:val="004F7A32"/>
    <w:rsid w:val="005003A0"/>
    <w:rsid w:val="005022F5"/>
    <w:rsid w:val="00504569"/>
    <w:rsid w:val="0050460F"/>
    <w:rsid w:val="00504E83"/>
    <w:rsid w:val="0050502E"/>
    <w:rsid w:val="00505283"/>
    <w:rsid w:val="005053F2"/>
    <w:rsid w:val="005061F4"/>
    <w:rsid w:val="00507A5E"/>
    <w:rsid w:val="00510332"/>
    <w:rsid w:val="00510CF6"/>
    <w:rsid w:val="00511165"/>
    <w:rsid w:val="005117EB"/>
    <w:rsid w:val="00511B62"/>
    <w:rsid w:val="00511F40"/>
    <w:rsid w:val="005120C7"/>
    <w:rsid w:val="005121D7"/>
    <w:rsid w:val="00512C82"/>
    <w:rsid w:val="00514C71"/>
    <w:rsid w:val="00516CA9"/>
    <w:rsid w:val="00521768"/>
    <w:rsid w:val="005219E4"/>
    <w:rsid w:val="00521E72"/>
    <w:rsid w:val="00522D5E"/>
    <w:rsid w:val="00523097"/>
    <w:rsid w:val="00523391"/>
    <w:rsid w:val="0052486D"/>
    <w:rsid w:val="005248E8"/>
    <w:rsid w:val="00524BC4"/>
    <w:rsid w:val="00524FFE"/>
    <w:rsid w:val="005252A4"/>
    <w:rsid w:val="0052554F"/>
    <w:rsid w:val="005263F6"/>
    <w:rsid w:val="00526BAD"/>
    <w:rsid w:val="00526E07"/>
    <w:rsid w:val="00527543"/>
    <w:rsid w:val="005275B7"/>
    <w:rsid w:val="00527C46"/>
    <w:rsid w:val="00527C7C"/>
    <w:rsid w:val="00527DF5"/>
    <w:rsid w:val="00527E2E"/>
    <w:rsid w:val="00527E75"/>
    <w:rsid w:val="00530360"/>
    <w:rsid w:val="00531855"/>
    <w:rsid w:val="00531A7D"/>
    <w:rsid w:val="00531D80"/>
    <w:rsid w:val="00531ED5"/>
    <w:rsid w:val="00532D12"/>
    <w:rsid w:val="00533C56"/>
    <w:rsid w:val="00533DD6"/>
    <w:rsid w:val="00533F65"/>
    <w:rsid w:val="005343E7"/>
    <w:rsid w:val="00535E33"/>
    <w:rsid w:val="00537EFD"/>
    <w:rsid w:val="0054033A"/>
    <w:rsid w:val="00540D3B"/>
    <w:rsid w:val="00541F78"/>
    <w:rsid w:val="005421FE"/>
    <w:rsid w:val="00542F3E"/>
    <w:rsid w:val="00544384"/>
    <w:rsid w:val="0054484E"/>
    <w:rsid w:val="00545074"/>
    <w:rsid w:val="005451F4"/>
    <w:rsid w:val="00545CFA"/>
    <w:rsid w:val="00546360"/>
    <w:rsid w:val="005475D3"/>
    <w:rsid w:val="00547D7C"/>
    <w:rsid w:val="00547F3F"/>
    <w:rsid w:val="0055010C"/>
    <w:rsid w:val="00550DB3"/>
    <w:rsid w:val="00551368"/>
    <w:rsid w:val="005514C7"/>
    <w:rsid w:val="00551767"/>
    <w:rsid w:val="00551E2F"/>
    <w:rsid w:val="0055289F"/>
    <w:rsid w:val="00552C20"/>
    <w:rsid w:val="00553117"/>
    <w:rsid w:val="005548F2"/>
    <w:rsid w:val="00554D28"/>
    <w:rsid w:val="00554D30"/>
    <w:rsid w:val="005558AB"/>
    <w:rsid w:val="00555A02"/>
    <w:rsid w:val="00555ADB"/>
    <w:rsid w:val="00556712"/>
    <w:rsid w:val="00556A34"/>
    <w:rsid w:val="00557560"/>
    <w:rsid w:val="00557B74"/>
    <w:rsid w:val="00560089"/>
    <w:rsid w:val="00561390"/>
    <w:rsid w:val="00561E6D"/>
    <w:rsid w:val="0056368D"/>
    <w:rsid w:val="00563C1A"/>
    <w:rsid w:val="00564092"/>
    <w:rsid w:val="005640AC"/>
    <w:rsid w:val="00565787"/>
    <w:rsid w:val="00567D3E"/>
    <w:rsid w:val="00570A70"/>
    <w:rsid w:val="00570F95"/>
    <w:rsid w:val="00571B6E"/>
    <w:rsid w:val="00571EEC"/>
    <w:rsid w:val="00572580"/>
    <w:rsid w:val="00573B32"/>
    <w:rsid w:val="00574BDB"/>
    <w:rsid w:val="00574C60"/>
    <w:rsid w:val="005752CD"/>
    <w:rsid w:val="00575354"/>
    <w:rsid w:val="005767FB"/>
    <w:rsid w:val="00576875"/>
    <w:rsid w:val="00577660"/>
    <w:rsid w:val="00577CA7"/>
    <w:rsid w:val="0058095D"/>
    <w:rsid w:val="005810D9"/>
    <w:rsid w:val="0058217F"/>
    <w:rsid w:val="0058243B"/>
    <w:rsid w:val="00582521"/>
    <w:rsid w:val="005829E9"/>
    <w:rsid w:val="00583B34"/>
    <w:rsid w:val="00583E78"/>
    <w:rsid w:val="00583F39"/>
    <w:rsid w:val="005844DA"/>
    <w:rsid w:val="00584C48"/>
    <w:rsid w:val="00585F2E"/>
    <w:rsid w:val="00586B1B"/>
    <w:rsid w:val="00586E12"/>
    <w:rsid w:val="00587260"/>
    <w:rsid w:val="00587F2A"/>
    <w:rsid w:val="00590E8C"/>
    <w:rsid w:val="00592908"/>
    <w:rsid w:val="00593B50"/>
    <w:rsid w:val="00593EA9"/>
    <w:rsid w:val="005944A9"/>
    <w:rsid w:val="00594696"/>
    <w:rsid w:val="0059566A"/>
    <w:rsid w:val="005957BC"/>
    <w:rsid w:val="005959F7"/>
    <w:rsid w:val="0059650E"/>
    <w:rsid w:val="005968D2"/>
    <w:rsid w:val="00596929"/>
    <w:rsid w:val="0059697F"/>
    <w:rsid w:val="00596DF4"/>
    <w:rsid w:val="00597072"/>
    <w:rsid w:val="005976B7"/>
    <w:rsid w:val="00597F77"/>
    <w:rsid w:val="005A0602"/>
    <w:rsid w:val="005A19E1"/>
    <w:rsid w:val="005A23EF"/>
    <w:rsid w:val="005A3B6B"/>
    <w:rsid w:val="005A4DF1"/>
    <w:rsid w:val="005A4EBF"/>
    <w:rsid w:val="005A4FEF"/>
    <w:rsid w:val="005A515B"/>
    <w:rsid w:val="005A5375"/>
    <w:rsid w:val="005A573B"/>
    <w:rsid w:val="005A5D3B"/>
    <w:rsid w:val="005A6383"/>
    <w:rsid w:val="005A66CD"/>
    <w:rsid w:val="005A67CD"/>
    <w:rsid w:val="005A68E0"/>
    <w:rsid w:val="005A7F86"/>
    <w:rsid w:val="005B02DB"/>
    <w:rsid w:val="005B0AE9"/>
    <w:rsid w:val="005B0C97"/>
    <w:rsid w:val="005B1488"/>
    <w:rsid w:val="005B3232"/>
    <w:rsid w:val="005B4107"/>
    <w:rsid w:val="005B4160"/>
    <w:rsid w:val="005B46AB"/>
    <w:rsid w:val="005B5546"/>
    <w:rsid w:val="005B6E41"/>
    <w:rsid w:val="005B7523"/>
    <w:rsid w:val="005B7D38"/>
    <w:rsid w:val="005C006C"/>
    <w:rsid w:val="005C02EF"/>
    <w:rsid w:val="005C2167"/>
    <w:rsid w:val="005C2B85"/>
    <w:rsid w:val="005C2C90"/>
    <w:rsid w:val="005C33AD"/>
    <w:rsid w:val="005C35CD"/>
    <w:rsid w:val="005C4EC7"/>
    <w:rsid w:val="005C5261"/>
    <w:rsid w:val="005C564F"/>
    <w:rsid w:val="005C57E5"/>
    <w:rsid w:val="005C5DEB"/>
    <w:rsid w:val="005C62FC"/>
    <w:rsid w:val="005C665C"/>
    <w:rsid w:val="005C6D0E"/>
    <w:rsid w:val="005C7C92"/>
    <w:rsid w:val="005D037A"/>
    <w:rsid w:val="005D0968"/>
    <w:rsid w:val="005D0CA0"/>
    <w:rsid w:val="005D0EBD"/>
    <w:rsid w:val="005D1016"/>
    <w:rsid w:val="005D23C7"/>
    <w:rsid w:val="005D264C"/>
    <w:rsid w:val="005D2A3A"/>
    <w:rsid w:val="005D3420"/>
    <w:rsid w:val="005D3678"/>
    <w:rsid w:val="005D376C"/>
    <w:rsid w:val="005D3C39"/>
    <w:rsid w:val="005D59D9"/>
    <w:rsid w:val="005D61C0"/>
    <w:rsid w:val="005D6B87"/>
    <w:rsid w:val="005D768E"/>
    <w:rsid w:val="005D7DA4"/>
    <w:rsid w:val="005D7DCF"/>
    <w:rsid w:val="005E0082"/>
    <w:rsid w:val="005E0E7B"/>
    <w:rsid w:val="005E104B"/>
    <w:rsid w:val="005E1899"/>
    <w:rsid w:val="005E1DE9"/>
    <w:rsid w:val="005E2644"/>
    <w:rsid w:val="005E2F7F"/>
    <w:rsid w:val="005E52C1"/>
    <w:rsid w:val="005E5BE5"/>
    <w:rsid w:val="005E6CF5"/>
    <w:rsid w:val="005E6F35"/>
    <w:rsid w:val="005E7502"/>
    <w:rsid w:val="005F1F01"/>
    <w:rsid w:val="005F239D"/>
    <w:rsid w:val="005F2B12"/>
    <w:rsid w:val="005F30CC"/>
    <w:rsid w:val="005F340E"/>
    <w:rsid w:val="005F487C"/>
    <w:rsid w:val="005F507B"/>
    <w:rsid w:val="005F5EB7"/>
    <w:rsid w:val="005F602F"/>
    <w:rsid w:val="005F6C4D"/>
    <w:rsid w:val="0060153E"/>
    <w:rsid w:val="00602706"/>
    <w:rsid w:val="006027FA"/>
    <w:rsid w:val="006035C9"/>
    <w:rsid w:val="00603843"/>
    <w:rsid w:val="00603EEC"/>
    <w:rsid w:val="0060408F"/>
    <w:rsid w:val="006046E2"/>
    <w:rsid w:val="00605376"/>
    <w:rsid w:val="00605BC8"/>
    <w:rsid w:val="00606385"/>
    <w:rsid w:val="00606806"/>
    <w:rsid w:val="00606C4F"/>
    <w:rsid w:val="00607156"/>
    <w:rsid w:val="006101D3"/>
    <w:rsid w:val="00610D0F"/>
    <w:rsid w:val="00610F0F"/>
    <w:rsid w:val="00614B2B"/>
    <w:rsid w:val="00615538"/>
    <w:rsid w:val="0061566A"/>
    <w:rsid w:val="0061699D"/>
    <w:rsid w:val="006174DE"/>
    <w:rsid w:val="00617782"/>
    <w:rsid w:val="00617794"/>
    <w:rsid w:val="00620390"/>
    <w:rsid w:val="006204EB"/>
    <w:rsid w:val="00621858"/>
    <w:rsid w:val="00621AF6"/>
    <w:rsid w:val="00621DA3"/>
    <w:rsid w:val="00622B0B"/>
    <w:rsid w:val="00622E66"/>
    <w:rsid w:val="006235E1"/>
    <w:rsid w:val="006236FC"/>
    <w:rsid w:val="00623916"/>
    <w:rsid w:val="00623A38"/>
    <w:rsid w:val="00624271"/>
    <w:rsid w:val="00624EAB"/>
    <w:rsid w:val="0062616D"/>
    <w:rsid w:val="00626258"/>
    <w:rsid w:val="006267C2"/>
    <w:rsid w:val="006267E1"/>
    <w:rsid w:val="00626E73"/>
    <w:rsid w:val="00627403"/>
    <w:rsid w:val="00630847"/>
    <w:rsid w:val="00630EAB"/>
    <w:rsid w:val="00631440"/>
    <w:rsid w:val="00631923"/>
    <w:rsid w:val="006319C2"/>
    <w:rsid w:val="00632A00"/>
    <w:rsid w:val="00632A0A"/>
    <w:rsid w:val="00632E44"/>
    <w:rsid w:val="0063325D"/>
    <w:rsid w:val="00633DD1"/>
    <w:rsid w:val="006344AD"/>
    <w:rsid w:val="006345C8"/>
    <w:rsid w:val="0063475C"/>
    <w:rsid w:val="00634A18"/>
    <w:rsid w:val="006360B4"/>
    <w:rsid w:val="006404C7"/>
    <w:rsid w:val="00640714"/>
    <w:rsid w:val="00642305"/>
    <w:rsid w:val="006429C4"/>
    <w:rsid w:val="0064305B"/>
    <w:rsid w:val="006431D5"/>
    <w:rsid w:val="006451B4"/>
    <w:rsid w:val="006452A5"/>
    <w:rsid w:val="00645557"/>
    <w:rsid w:val="00645EBB"/>
    <w:rsid w:val="00647DFB"/>
    <w:rsid w:val="006500A5"/>
    <w:rsid w:val="00650E02"/>
    <w:rsid w:val="00652295"/>
    <w:rsid w:val="006526F8"/>
    <w:rsid w:val="00652CBE"/>
    <w:rsid w:val="0065389D"/>
    <w:rsid w:val="0065455A"/>
    <w:rsid w:val="00655069"/>
    <w:rsid w:val="006553ED"/>
    <w:rsid w:val="0065560A"/>
    <w:rsid w:val="00655735"/>
    <w:rsid w:val="00655818"/>
    <w:rsid w:val="0065592C"/>
    <w:rsid w:val="00655B4C"/>
    <w:rsid w:val="006571DF"/>
    <w:rsid w:val="006575A6"/>
    <w:rsid w:val="006603E7"/>
    <w:rsid w:val="00660805"/>
    <w:rsid w:val="00660961"/>
    <w:rsid w:val="00660B13"/>
    <w:rsid w:val="00660C25"/>
    <w:rsid w:val="006618D8"/>
    <w:rsid w:val="00662467"/>
    <w:rsid w:val="00662DAD"/>
    <w:rsid w:val="00663746"/>
    <w:rsid w:val="006644ED"/>
    <w:rsid w:val="006646C1"/>
    <w:rsid w:val="006648F0"/>
    <w:rsid w:val="00666A6E"/>
    <w:rsid w:val="00667943"/>
    <w:rsid w:val="0067172C"/>
    <w:rsid w:val="00671F4A"/>
    <w:rsid w:val="006722B8"/>
    <w:rsid w:val="00672AB4"/>
    <w:rsid w:val="00672FF0"/>
    <w:rsid w:val="00673431"/>
    <w:rsid w:val="006741D8"/>
    <w:rsid w:val="00675760"/>
    <w:rsid w:val="00675C8F"/>
    <w:rsid w:val="006765D7"/>
    <w:rsid w:val="006769F7"/>
    <w:rsid w:val="00677572"/>
    <w:rsid w:val="00680608"/>
    <w:rsid w:val="00681137"/>
    <w:rsid w:val="00681D42"/>
    <w:rsid w:val="00681DF3"/>
    <w:rsid w:val="00682646"/>
    <w:rsid w:val="00682808"/>
    <w:rsid w:val="006834C7"/>
    <w:rsid w:val="00685B53"/>
    <w:rsid w:val="00685DC2"/>
    <w:rsid w:val="006860C3"/>
    <w:rsid w:val="00687057"/>
    <w:rsid w:val="006905ED"/>
    <w:rsid w:val="006921B7"/>
    <w:rsid w:val="00692C51"/>
    <w:rsid w:val="006933DF"/>
    <w:rsid w:val="006939DB"/>
    <w:rsid w:val="0069541A"/>
    <w:rsid w:val="0069600B"/>
    <w:rsid w:val="006968C3"/>
    <w:rsid w:val="00697282"/>
    <w:rsid w:val="006A0187"/>
    <w:rsid w:val="006A0FCC"/>
    <w:rsid w:val="006A22FC"/>
    <w:rsid w:val="006A2C86"/>
    <w:rsid w:val="006A3EA8"/>
    <w:rsid w:val="006A3F58"/>
    <w:rsid w:val="006A3F8F"/>
    <w:rsid w:val="006A41EF"/>
    <w:rsid w:val="006A4862"/>
    <w:rsid w:val="006A4D55"/>
    <w:rsid w:val="006A515D"/>
    <w:rsid w:val="006A6D79"/>
    <w:rsid w:val="006A743D"/>
    <w:rsid w:val="006A7C15"/>
    <w:rsid w:val="006B12AC"/>
    <w:rsid w:val="006B13FA"/>
    <w:rsid w:val="006B1415"/>
    <w:rsid w:val="006B1488"/>
    <w:rsid w:val="006B1772"/>
    <w:rsid w:val="006B18F0"/>
    <w:rsid w:val="006B1CBB"/>
    <w:rsid w:val="006B1DEE"/>
    <w:rsid w:val="006B1FAB"/>
    <w:rsid w:val="006B2808"/>
    <w:rsid w:val="006B31E7"/>
    <w:rsid w:val="006B4ACC"/>
    <w:rsid w:val="006B4FE7"/>
    <w:rsid w:val="006B55AE"/>
    <w:rsid w:val="006B6315"/>
    <w:rsid w:val="006B702C"/>
    <w:rsid w:val="006C021D"/>
    <w:rsid w:val="006C177D"/>
    <w:rsid w:val="006C3C1E"/>
    <w:rsid w:val="006C3FE6"/>
    <w:rsid w:val="006C43BB"/>
    <w:rsid w:val="006C43ED"/>
    <w:rsid w:val="006C4A36"/>
    <w:rsid w:val="006C57CD"/>
    <w:rsid w:val="006C5D95"/>
    <w:rsid w:val="006C66A0"/>
    <w:rsid w:val="006C68B3"/>
    <w:rsid w:val="006C768F"/>
    <w:rsid w:val="006C7784"/>
    <w:rsid w:val="006C7C75"/>
    <w:rsid w:val="006D019D"/>
    <w:rsid w:val="006D08EA"/>
    <w:rsid w:val="006D136C"/>
    <w:rsid w:val="006D20C6"/>
    <w:rsid w:val="006D2CFE"/>
    <w:rsid w:val="006D472D"/>
    <w:rsid w:val="006D50E8"/>
    <w:rsid w:val="006D57EF"/>
    <w:rsid w:val="006D63A1"/>
    <w:rsid w:val="006D6713"/>
    <w:rsid w:val="006D6848"/>
    <w:rsid w:val="006D73C3"/>
    <w:rsid w:val="006E1295"/>
    <w:rsid w:val="006E12BA"/>
    <w:rsid w:val="006E1546"/>
    <w:rsid w:val="006E209C"/>
    <w:rsid w:val="006E2B84"/>
    <w:rsid w:val="006E3180"/>
    <w:rsid w:val="006E3451"/>
    <w:rsid w:val="006E441F"/>
    <w:rsid w:val="006E4B80"/>
    <w:rsid w:val="006E4DE6"/>
    <w:rsid w:val="006E4F0B"/>
    <w:rsid w:val="006E5633"/>
    <w:rsid w:val="006E56F9"/>
    <w:rsid w:val="006E5998"/>
    <w:rsid w:val="006E7006"/>
    <w:rsid w:val="006E79CA"/>
    <w:rsid w:val="006E7E55"/>
    <w:rsid w:val="006E7F2A"/>
    <w:rsid w:val="006F00EB"/>
    <w:rsid w:val="006F09D4"/>
    <w:rsid w:val="006F12BC"/>
    <w:rsid w:val="006F1585"/>
    <w:rsid w:val="006F1B35"/>
    <w:rsid w:val="006F1C92"/>
    <w:rsid w:val="006F1EB7"/>
    <w:rsid w:val="006F268B"/>
    <w:rsid w:val="006F2F9D"/>
    <w:rsid w:val="006F397E"/>
    <w:rsid w:val="006F39A0"/>
    <w:rsid w:val="006F462A"/>
    <w:rsid w:val="006F4878"/>
    <w:rsid w:val="006F4A6D"/>
    <w:rsid w:val="006F5D6D"/>
    <w:rsid w:val="006F6362"/>
    <w:rsid w:val="006F6C16"/>
    <w:rsid w:val="006F7706"/>
    <w:rsid w:val="006F7C7E"/>
    <w:rsid w:val="00700025"/>
    <w:rsid w:val="00700327"/>
    <w:rsid w:val="00700ADD"/>
    <w:rsid w:val="00700FB5"/>
    <w:rsid w:val="00702970"/>
    <w:rsid w:val="00703002"/>
    <w:rsid w:val="00704778"/>
    <w:rsid w:val="0070485F"/>
    <w:rsid w:val="00705413"/>
    <w:rsid w:val="007054FA"/>
    <w:rsid w:val="00705570"/>
    <w:rsid w:val="0070664E"/>
    <w:rsid w:val="00706FE4"/>
    <w:rsid w:val="007070CA"/>
    <w:rsid w:val="007070EA"/>
    <w:rsid w:val="007075BE"/>
    <w:rsid w:val="00707A83"/>
    <w:rsid w:val="0071167B"/>
    <w:rsid w:val="00711CF1"/>
    <w:rsid w:val="00711F12"/>
    <w:rsid w:val="00711F30"/>
    <w:rsid w:val="00712469"/>
    <w:rsid w:val="007131AD"/>
    <w:rsid w:val="00713B2D"/>
    <w:rsid w:val="00715755"/>
    <w:rsid w:val="007157F1"/>
    <w:rsid w:val="0071683C"/>
    <w:rsid w:val="00716985"/>
    <w:rsid w:val="00717598"/>
    <w:rsid w:val="00717E68"/>
    <w:rsid w:val="0072026E"/>
    <w:rsid w:val="00720301"/>
    <w:rsid w:val="00720D57"/>
    <w:rsid w:val="00720E90"/>
    <w:rsid w:val="007222B7"/>
    <w:rsid w:val="0072280F"/>
    <w:rsid w:val="0072282F"/>
    <w:rsid w:val="00722ECA"/>
    <w:rsid w:val="00723B39"/>
    <w:rsid w:val="00724306"/>
    <w:rsid w:val="00724ED0"/>
    <w:rsid w:val="007251CD"/>
    <w:rsid w:val="0072580E"/>
    <w:rsid w:val="00725C48"/>
    <w:rsid w:val="00725E65"/>
    <w:rsid w:val="0072643D"/>
    <w:rsid w:val="00726483"/>
    <w:rsid w:val="0072674F"/>
    <w:rsid w:val="00727CD4"/>
    <w:rsid w:val="00727E99"/>
    <w:rsid w:val="00730492"/>
    <w:rsid w:val="00730BFA"/>
    <w:rsid w:val="007320FF"/>
    <w:rsid w:val="007323E9"/>
    <w:rsid w:val="00732DED"/>
    <w:rsid w:val="00733341"/>
    <w:rsid w:val="00733E9F"/>
    <w:rsid w:val="0073413D"/>
    <w:rsid w:val="00734D0F"/>
    <w:rsid w:val="007351E2"/>
    <w:rsid w:val="00736836"/>
    <w:rsid w:val="00736BC8"/>
    <w:rsid w:val="0073736D"/>
    <w:rsid w:val="00737D24"/>
    <w:rsid w:val="0074098E"/>
    <w:rsid w:val="00740AA0"/>
    <w:rsid w:val="007411A9"/>
    <w:rsid w:val="00742414"/>
    <w:rsid w:val="00742625"/>
    <w:rsid w:val="00742DE4"/>
    <w:rsid w:val="00742E8D"/>
    <w:rsid w:val="00743A23"/>
    <w:rsid w:val="00743D56"/>
    <w:rsid w:val="00744FA2"/>
    <w:rsid w:val="007459AB"/>
    <w:rsid w:val="00745BE1"/>
    <w:rsid w:val="00745E72"/>
    <w:rsid w:val="00745EDE"/>
    <w:rsid w:val="00746537"/>
    <w:rsid w:val="00746948"/>
    <w:rsid w:val="00747D20"/>
    <w:rsid w:val="007512C1"/>
    <w:rsid w:val="0075164A"/>
    <w:rsid w:val="00751872"/>
    <w:rsid w:val="007520AF"/>
    <w:rsid w:val="007526C6"/>
    <w:rsid w:val="0075280B"/>
    <w:rsid w:val="00753935"/>
    <w:rsid w:val="00753FAC"/>
    <w:rsid w:val="007545B9"/>
    <w:rsid w:val="00754EDF"/>
    <w:rsid w:val="007550D2"/>
    <w:rsid w:val="00755EEB"/>
    <w:rsid w:val="0075646C"/>
    <w:rsid w:val="00757392"/>
    <w:rsid w:val="00757450"/>
    <w:rsid w:val="00757E99"/>
    <w:rsid w:val="00757F8D"/>
    <w:rsid w:val="00760446"/>
    <w:rsid w:val="0076067C"/>
    <w:rsid w:val="00760F91"/>
    <w:rsid w:val="00761100"/>
    <w:rsid w:val="00761D70"/>
    <w:rsid w:val="00762400"/>
    <w:rsid w:val="0076299B"/>
    <w:rsid w:val="00763817"/>
    <w:rsid w:val="00764459"/>
    <w:rsid w:val="0076457D"/>
    <w:rsid w:val="00764E87"/>
    <w:rsid w:val="00765030"/>
    <w:rsid w:val="007656BD"/>
    <w:rsid w:val="00765AE3"/>
    <w:rsid w:val="0076790C"/>
    <w:rsid w:val="00767DBD"/>
    <w:rsid w:val="00770316"/>
    <w:rsid w:val="00770AD7"/>
    <w:rsid w:val="00772252"/>
    <w:rsid w:val="007724FF"/>
    <w:rsid w:val="00773667"/>
    <w:rsid w:val="00773BB6"/>
    <w:rsid w:val="0077415A"/>
    <w:rsid w:val="00774FCF"/>
    <w:rsid w:val="0077520D"/>
    <w:rsid w:val="00775E04"/>
    <w:rsid w:val="007769B7"/>
    <w:rsid w:val="007806AE"/>
    <w:rsid w:val="00780F36"/>
    <w:rsid w:val="00781148"/>
    <w:rsid w:val="007824D3"/>
    <w:rsid w:val="0078262B"/>
    <w:rsid w:val="00782D20"/>
    <w:rsid w:val="00782D26"/>
    <w:rsid w:val="00782FBE"/>
    <w:rsid w:val="00783916"/>
    <w:rsid w:val="007840B1"/>
    <w:rsid w:val="007850E4"/>
    <w:rsid w:val="00785A25"/>
    <w:rsid w:val="00785DD7"/>
    <w:rsid w:val="00785E71"/>
    <w:rsid w:val="00787500"/>
    <w:rsid w:val="00791297"/>
    <w:rsid w:val="00791D00"/>
    <w:rsid w:val="00792743"/>
    <w:rsid w:val="0079290B"/>
    <w:rsid w:val="00792946"/>
    <w:rsid w:val="00794004"/>
    <w:rsid w:val="00794126"/>
    <w:rsid w:val="00795171"/>
    <w:rsid w:val="00795B03"/>
    <w:rsid w:val="0079674C"/>
    <w:rsid w:val="00796996"/>
    <w:rsid w:val="0079706F"/>
    <w:rsid w:val="007977B7"/>
    <w:rsid w:val="00797916"/>
    <w:rsid w:val="00797CD2"/>
    <w:rsid w:val="007A0253"/>
    <w:rsid w:val="007A0354"/>
    <w:rsid w:val="007A0711"/>
    <w:rsid w:val="007A193B"/>
    <w:rsid w:val="007A1A43"/>
    <w:rsid w:val="007A3DD3"/>
    <w:rsid w:val="007A47E5"/>
    <w:rsid w:val="007A4945"/>
    <w:rsid w:val="007A4BCB"/>
    <w:rsid w:val="007A531F"/>
    <w:rsid w:val="007A650C"/>
    <w:rsid w:val="007A7904"/>
    <w:rsid w:val="007A7938"/>
    <w:rsid w:val="007A7D0A"/>
    <w:rsid w:val="007A7D11"/>
    <w:rsid w:val="007B1982"/>
    <w:rsid w:val="007B2BCE"/>
    <w:rsid w:val="007B40BB"/>
    <w:rsid w:val="007B41C8"/>
    <w:rsid w:val="007B4B0F"/>
    <w:rsid w:val="007B5786"/>
    <w:rsid w:val="007B5AB8"/>
    <w:rsid w:val="007B5B7F"/>
    <w:rsid w:val="007B6467"/>
    <w:rsid w:val="007B665C"/>
    <w:rsid w:val="007B6F8B"/>
    <w:rsid w:val="007B7AB4"/>
    <w:rsid w:val="007B7BA7"/>
    <w:rsid w:val="007B7E4E"/>
    <w:rsid w:val="007C12C7"/>
    <w:rsid w:val="007C20B4"/>
    <w:rsid w:val="007C2F78"/>
    <w:rsid w:val="007C330B"/>
    <w:rsid w:val="007C4A98"/>
    <w:rsid w:val="007C5982"/>
    <w:rsid w:val="007C59CD"/>
    <w:rsid w:val="007C6E66"/>
    <w:rsid w:val="007C6EC4"/>
    <w:rsid w:val="007C762E"/>
    <w:rsid w:val="007C7770"/>
    <w:rsid w:val="007C7BD9"/>
    <w:rsid w:val="007D04FB"/>
    <w:rsid w:val="007D0980"/>
    <w:rsid w:val="007D0EBF"/>
    <w:rsid w:val="007D14EF"/>
    <w:rsid w:val="007D16B2"/>
    <w:rsid w:val="007D193D"/>
    <w:rsid w:val="007D2213"/>
    <w:rsid w:val="007D2235"/>
    <w:rsid w:val="007D31CC"/>
    <w:rsid w:val="007D3A93"/>
    <w:rsid w:val="007D5BDC"/>
    <w:rsid w:val="007D65BB"/>
    <w:rsid w:val="007D6909"/>
    <w:rsid w:val="007D7B36"/>
    <w:rsid w:val="007D7D27"/>
    <w:rsid w:val="007E1ABE"/>
    <w:rsid w:val="007E2E9F"/>
    <w:rsid w:val="007E56E6"/>
    <w:rsid w:val="007E5DA0"/>
    <w:rsid w:val="007E5F7B"/>
    <w:rsid w:val="007E629F"/>
    <w:rsid w:val="007E651E"/>
    <w:rsid w:val="007E6D5D"/>
    <w:rsid w:val="007E6E72"/>
    <w:rsid w:val="007E750C"/>
    <w:rsid w:val="007E7680"/>
    <w:rsid w:val="007E7800"/>
    <w:rsid w:val="007F0177"/>
    <w:rsid w:val="007F085C"/>
    <w:rsid w:val="007F0D66"/>
    <w:rsid w:val="007F26A6"/>
    <w:rsid w:val="007F3DBA"/>
    <w:rsid w:val="007F5514"/>
    <w:rsid w:val="007F57CD"/>
    <w:rsid w:val="007F7763"/>
    <w:rsid w:val="0080000D"/>
    <w:rsid w:val="0080073B"/>
    <w:rsid w:val="00801A8F"/>
    <w:rsid w:val="00801BBD"/>
    <w:rsid w:val="008020E8"/>
    <w:rsid w:val="00802971"/>
    <w:rsid w:val="00802EAE"/>
    <w:rsid w:val="00803FE3"/>
    <w:rsid w:val="00804D85"/>
    <w:rsid w:val="00805035"/>
    <w:rsid w:val="0080511A"/>
    <w:rsid w:val="00805253"/>
    <w:rsid w:val="0080638B"/>
    <w:rsid w:val="00807092"/>
    <w:rsid w:val="00807848"/>
    <w:rsid w:val="008102C8"/>
    <w:rsid w:val="008104B2"/>
    <w:rsid w:val="00810627"/>
    <w:rsid w:val="008107EC"/>
    <w:rsid w:val="00811882"/>
    <w:rsid w:val="00811916"/>
    <w:rsid w:val="00811FA1"/>
    <w:rsid w:val="00812602"/>
    <w:rsid w:val="00812730"/>
    <w:rsid w:val="00813AF2"/>
    <w:rsid w:val="00814876"/>
    <w:rsid w:val="00814CBB"/>
    <w:rsid w:val="00814FA4"/>
    <w:rsid w:val="008151C2"/>
    <w:rsid w:val="00815814"/>
    <w:rsid w:val="008168DB"/>
    <w:rsid w:val="00816C5F"/>
    <w:rsid w:val="00820106"/>
    <w:rsid w:val="00820959"/>
    <w:rsid w:val="00822352"/>
    <w:rsid w:val="00822595"/>
    <w:rsid w:val="00822882"/>
    <w:rsid w:val="00822AA2"/>
    <w:rsid w:val="00822D25"/>
    <w:rsid w:val="00823552"/>
    <w:rsid w:val="00825C8C"/>
    <w:rsid w:val="00825E2C"/>
    <w:rsid w:val="00826205"/>
    <w:rsid w:val="008270D8"/>
    <w:rsid w:val="00827142"/>
    <w:rsid w:val="00827773"/>
    <w:rsid w:val="008304A7"/>
    <w:rsid w:val="0083061C"/>
    <w:rsid w:val="00831CB1"/>
    <w:rsid w:val="00832D3E"/>
    <w:rsid w:val="00832E4C"/>
    <w:rsid w:val="00833261"/>
    <w:rsid w:val="00833812"/>
    <w:rsid w:val="00833C0E"/>
    <w:rsid w:val="00833DD9"/>
    <w:rsid w:val="00833FA1"/>
    <w:rsid w:val="00834CED"/>
    <w:rsid w:val="00834D1C"/>
    <w:rsid w:val="008358AA"/>
    <w:rsid w:val="0083782E"/>
    <w:rsid w:val="0083799E"/>
    <w:rsid w:val="00837F60"/>
    <w:rsid w:val="00840269"/>
    <w:rsid w:val="008413E3"/>
    <w:rsid w:val="008419D9"/>
    <w:rsid w:val="008434D3"/>
    <w:rsid w:val="0084350A"/>
    <w:rsid w:val="008437A6"/>
    <w:rsid w:val="0084419C"/>
    <w:rsid w:val="00845094"/>
    <w:rsid w:val="008452B0"/>
    <w:rsid w:val="00845C0C"/>
    <w:rsid w:val="008467CC"/>
    <w:rsid w:val="0084769C"/>
    <w:rsid w:val="00847FB7"/>
    <w:rsid w:val="008504C2"/>
    <w:rsid w:val="008513E5"/>
    <w:rsid w:val="008525A7"/>
    <w:rsid w:val="00854567"/>
    <w:rsid w:val="00855735"/>
    <w:rsid w:val="00855E58"/>
    <w:rsid w:val="00855EFA"/>
    <w:rsid w:val="00856BCA"/>
    <w:rsid w:val="00860C5C"/>
    <w:rsid w:val="00860D7A"/>
    <w:rsid w:val="00861394"/>
    <w:rsid w:val="008625EE"/>
    <w:rsid w:val="008627E7"/>
    <w:rsid w:val="008630BD"/>
    <w:rsid w:val="008631CB"/>
    <w:rsid w:val="008631FA"/>
    <w:rsid w:val="00863D81"/>
    <w:rsid w:val="0086433E"/>
    <w:rsid w:val="0086458B"/>
    <w:rsid w:val="00864E34"/>
    <w:rsid w:val="00865BBE"/>
    <w:rsid w:val="00865C5E"/>
    <w:rsid w:val="0086602E"/>
    <w:rsid w:val="00867A1A"/>
    <w:rsid w:val="0087081A"/>
    <w:rsid w:val="0087146A"/>
    <w:rsid w:val="00872549"/>
    <w:rsid w:val="00872FCC"/>
    <w:rsid w:val="00874CD6"/>
    <w:rsid w:val="00874EB2"/>
    <w:rsid w:val="00875830"/>
    <w:rsid w:val="008767B6"/>
    <w:rsid w:val="00876AA7"/>
    <w:rsid w:val="008771C1"/>
    <w:rsid w:val="00877EE5"/>
    <w:rsid w:val="008807BD"/>
    <w:rsid w:val="00881969"/>
    <w:rsid w:val="00881A89"/>
    <w:rsid w:val="00882A24"/>
    <w:rsid w:val="00882D13"/>
    <w:rsid w:val="00883386"/>
    <w:rsid w:val="0088372C"/>
    <w:rsid w:val="00883A8A"/>
    <w:rsid w:val="00883F10"/>
    <w:rsid w:val="0088422D"/>
    <w:rsid w:val="0088431D"/>
    <w:rsid w:val="00884DC9"/>
    <w:rsid w:val="00885576"/>
    <w:rsid w:val="00885A17"/>
    <w:rsid w:val="00885F7D"/>
    <w:rsid w:val="0088646B"/>
    <w:rsid w:val="008869F0"/>
    <w:rsid w:val="00887042"/>
    <w:rsid w:val="00887F21"/>
    <w:rsid w:val="00890D34"/>
    <w:rsid w:val="008915E1"/>
    <w:rsid w:val="008927C1"/>
    <w:rsid w:val="00892A16"/>
    <w:rsid w:val="00893043"/>
    <w:rsid w:val="0089315C"/>
    <w:rsid w:val="008939E6"/>
    <w:rsid w:val="00894A13"/>
    <w:rsid w:val="0089619A"/>
    <w:rsid w:val="00896500"/>
    <w:rsid w:val="008972C7"/>
    <w:rsid w:val="0089780B"/>
    <w:rsid w:val="008A01C2"/>
    <w:rsid w:val="008A0F1D"/>
    <w:rsid w:val="008A174A"/>
    <w:rsid w:val="008A2A7A"/>
    <w:rsid w:val="008A3354"/>
    <w:rsid w:val="008A36F7"/>
    <w:rsid w:val="008A387E"/>
    <w:rsid w:val="008A4CC5"/>
    <w:rsid w:val="008A4F06"/>
    <w:rsid w:val="008A5272"/>
    <w:rsid w:val="008A5813"/>
    <w:rsid w:val="008A60EC"/>
    <w:rsid w:val="008A64E8"/>
    <w:rsid w:val="008A6E39"/>
    <w:rsid w:val="008A749D"/>
    <w:rsid w:val="008A75E6"/>
    <w:rsid w:val="008B1306"/>
    <w:rsid w:val="008B1569"/>
    <w:rsid w:val="008B21EF"/>
    <w:rsid w:val="008B2F83"/>
    <w:rsid w:val="008B3255"/>
    <w:rsid w:val="008B3B6D"/>
    <w:rsid w:val="008B3CA8"/>
    <w:rsid w:val="008B4155"/>
    <w:rsid w:val="008B450F"/>
    <w:rsid w:val="008B4702"/>
    <w:rsid w:val="008B5465"/>
    <w:rsid w:val="008B7196"/>
    <w:rsid w:val="008B71AA"/>
    <w:rsid w:val="008C0050"/>
    <w:rsid w:val="008C287A"/>
    <w:rsid w:val="008C31CB"/>
    <w:rsid w:val="008C3E63"/>
    <w:rsid w:val="008C4112"/>
    <w:rsid w:val="008C4C80"/>
    <w:rsid w:val="008C509D"/>
    <w:rsid w:val="008C57E7"/>
    <w:rsid w:val="008C58B0"/>
    <w:rsid w:val="008C5EAD"/>
    <w:rsid w:val="008C6CED"/>
    <w:rsid w:val="008C7A28"/>
    <w:rsid w:val="008C7A44"/>
    <w:rsid w:val="008D00E2"/>
    <w:rsid w:val="008D091A"/>
    <w:rsid w:val="008D0C91"/>
    <w:rsid w:val="008D1111"/>
    <w:rsid w:val="008D1D72"/>
    <w:rsid w:val="008D2756"/>
    <w:rsid w:val="008D2A29"/>
    <w:rsid w:val="008D4511"/>
    <w:rsid w:val="008D4627"/>
    <w:rsid w:val="008D53C4"/>
    <w:rsid w:val="008D5A7B"/>
    <w:rsid w:val="008D5EE3"/>
    <w:rsid w:val="008D6184"/>
    <w:rsid w:val="008D6BD6"/>
    <w:rsid w:val="008D6DB0"/>
    <w:rsid w:val="008D7094"/>
    <w:rsid w:val="008D7148"/>
    <w:rsid w:val="008D7293"/>
    <w:rsid w:val="008E0EEE"/>
    <w:rsid w:val="008E18B0"/>
    <w:rsid w:val="008E18EC"/>
    <w:rsid w:val="008E2B23"/>
    <w:rsid w:val="008E2F40"/>
    <w:rsid w:val="008E4A4F"/>
    <w:rsid w:val="008E5D5F"/>
    <w:rsid w:val="008E6AB2"/>
    <w:rsid w:val="008E794B"/>
    <w:rsid w:val="008E7B56"/>
    <w:rsid w:val="008F17F9"/>
    <w:rsid w:val="008F1B6C"/>
    <w:rsid w:val="008F1BB0"/>
    <w:rsid w:val="008F1ECB"/>
    <w:rsid w:val="008F1FC9"/>
    <w:rsid w:val="008F3A2C"/>
    <w:rsid w:val="008F43A1"/>
    <w:rsid w:val="008F5397"/>
    <w:rsid w:val="008F56BC"/>
    <w:rsid w:val="008F6903"/>
    <w:rsid w:val="008F6CC0"/>
    <w:rsid w:val="008F7772"/>
    <w:rsid w:val="0090010A"/>
    <w:rsid w:val="009003E4"/>
    <w:rsid w:val="00900DEB"/>
    <w:rsid w:val="009013A0"/>
    <w:rsid w:val="00901F90"/>
    <w:rsid w:val="00902672"/>
    <w:rsid w:val="0090298C"/>
    <w:rsid w:val="00903211"/>
    <w:rsid w:val="00903FF9"/>
    <w:rsid w:val="00904381"/>
    <w:rsid w:val="00904B41"/>
    <w:rsid w:val="00904CB8"/>
    <w:rsid w:val="00904DD2"/>
    <w:rsid w:val="00905146"/>
    <w:rsid w:val="00905179"/>
    <w:rsid w:val="00905527"/>
    <w:rsid w:val="00905D25"/>
    <w:rsid w:val="0091096B"/>
    <w:rsid w:val="00910D1C"/>
    <w:rsid w:val="009111BE"/>
    <w:rsid w:val="00911BBA"/>
    <w:rsid w:val="0091232F"/>
    <w:rsid w:val="00912443"/>
    <w:rsid w:val="0091303D"/>
    <w:rsid w:val="0091306E"/>
    <w:rsid w:val="00913435"/>
    <w:rsid w:val="00913BCA"/>
    <w:rsid w:val="0091428A"/>
    <w:rsid w:val="0091445E"/>
    <w:rsid w:val="00914DCB"/>
    <w:rsid w:val="00914F4D"/>
    <w:rsid w:val="00914F69"/>
    <w:rsid w:val="00915CF0"/>
    <w:rsid w:val="00916FEA"/>
    <w:rsid w:val="00917300"/>
    <w:rsid w:val="00917606"/>
    <w:rsid w:val="00917A19"/>
    <w:rsid w:val="00917E7E"/>
    <w:rsid w:val="009209B0"/>
    <w:rsid w:val="00921D6D"/>
    <w:rsid w:val="00921FA3"/>
    <w:rsid w:val="0092270A"/>
    <w:rsid w:val="0092330D"/>
    <w:rsid w:val="00923C60"/>
    <w:rsid w:val="00923FAF"/>
    <w:rsid w:val="009242A1"/>
    <w:rsid w:val="009249D7"/>
    <w:rsid w:val="009255BD"/>
    <w:rsid w:val="009256C7"/>
    <w:rsid w:val="009260A0"/>
    <w:rsid w:val="00926B93"/>
    <w:rsid w:val="00926EB6"/>
    <w:rsid w:val="00927985"/>
    <w:rsid w:val="00927D32"/>
    <w:rsid w:val="00930E15"/>
    <w:rsid w:val="00932A3D"/>
    <w:rsid w:val="009331E9"/>
    <w:rsid w:val="00933E7F"/>
    <w:rsid w:val="00934859"/>
    <w:rsid w:val="00935974"/>
    <w:rsid w:val="009369D9"/>
    <w:rsid w:val="009375C2"/>
    <w:rsid w:val="00937E5A"/>
    <w:rsid w:val="00940839"/>
    <w:rsid w:val="00941787"/>
    <w:rsid w:val="0094182F"/>
    <w:rsid w:val="00941B57"/>
    <w:rsid w:val="00941F0A"/>
    <w:rsid w:val="00942CA5"/>
    <w:rsid w:val="00943044"/>
    <w:rsid w:val="0094378B"/>
    <w:rsid w:val="009444B3"/>
    <w:rsid w:val="00944A0C"/>
    <w:rsid w:val="00945382"/>
    <w:rsid w:val="009455AE"/>
    <w:rsid w:val="009462BB"/>
    <w:rsid w:val="00946AEE"/>
    <w:rsid w:val="0094721B"/>
    <w:rsid w:val="0094799B"/>
    <w:rsid w:val="00947DCE"/>
    <w:rsid w:val="00950BB6"/>
    <w:rsid w:val="0095271A"/>
    <w:rsid w:val="009531C8"/>
    <w:rsid w:val="0095422F"/>
    <w:rsid w:val="00955170"/>
    <w:rsid w:val="00955A6B"/>
    <w:rsid w:val="009560BD"/>
    <w:rsid w:val="0095624A"/>
    <w:rsid w:val="009565AB"/>
    <w:rsid w:val="00956923"/>
    <w:rsid w:val="00956BD4"/>
    <w:rsid w:val="00957541"/>
    <w:rsid w:val="009605C4"/>
    <w:rsid w:val="00962450"/>
    <w:rsid w:val="00962E59"/>
    <w:rsid w:val="00963CAA"/>
    <w:rsid w:val="00964E6B"/>
    <w:rsid w:val="0096670C"/>
    <w:rsid w:val="00967558"/>
    <w:rsid w:val="00967611"/>
    <w:rsid w:val="009703C2"/>
    <w:rsid w:val="0097089A"/>
    <w:rsid w:val="00970DAD"/>
    <w:rsid w:val="00971B3B"/>
    <w:rsid w:val="00971C85"/>
    <w:rsid w:val="00972A34"/>
    <w:rsid w:val="00972A44"/>
    <w:rsid w:val="00972DB5"/>
    <w:rsid w:val="009733C6"/>
    <w:rsid w:val="009739AB"/>
    <w:rsid w:val="00973E24"/>
    <w:rsid w:val="00974687"/>
    <w:rsid w:val="00974943"/>
    <w:rsid w:val="00975188"/>
    <w:rsid w:val="009755CC"/>
    <w:rsid w:val="00977679"/>
    <w:rsid w:val="0097797F"/>
    <w:rsid w:val="009801A6"/>
    <w:rsid w:val="00980541"/>
    <w:rsid w:val="009817EE"/>
    <w:rsid w:val="009818FD"/>
    <w:rsid w:val="00982514"/>
    <w:rsid w:val="009858B9"/>
    <w:rsid w:val="0098603B"/>
    <w:rsid w:val="00986D2C"/>
    <w:rsid w:val="00986FEB"/>
    <w:rsid w:val="00987EFE"/>
    <w:rsid w:val="009909B2"/>
    <w:rsid w:val="00990B86"/>
    <w:rsid w:val="009916DC"/>
    <w:rsid w:val="0099222B"/>
    <w:rsid w:val="0099278E"/>
    <w:rsid w:val="00993DAC"/>
    <w:rsid w:val="00995701"/>
    <w:rsid w:val="00995EC6"/>
    <w:rsid w:val="009960C6"/>
    <w:rsid w:val="009A023A"/>
    <w:rsid w:val="009A0606"/>
    <w:rsid w:val="009A16CD"/>
    <w:rsid w:val="009A1C70"/>
    <w:rsid w:val="009A1F27"/>
    <w:rsid w:val="009A21FC"/>
    <w:rsid w:val="009A2548"/>
    <w:rsid w:val="009A295B"/>
    <w:rsid w:val="009A2AA7"/>
    <w:rsid w:val="009A33EF"/>
    <w:rsid w:val="009A35E3"/>
    <w:rsid w:val="009A3C97"/>
    <w:rsid w:val="009A4172"/>
    <w:rsid w:val="009A534E"/>
    <w:rsid w:val="009A56DE"/>
    <w:rsid w:val="009A570E"/>
    <w:rsid w:val="009A6329"/>
    <w:rsid w:val="009A65AB"/>
    <w:rsid w:val="009B01DB"/>
    <w:rsid w:val="009B0559"/>
    <w:rsid w:val="009B05D0"/>
    <w:rsid w:val="009B15C3"/>
    <w:rsid w:val="009B2562"/>
    <w:rsid w:val="009B2AF0"/>
    <w:rsid w:val="009B33B3"/>
    <w:rsid w:val="009B40E2"/>
    <w:rsid w:val="009B41EE"/>
    <w:rsid w:val="009B4386"/>
    <w:rsid w:val="009B4442"/>
    <w:rsid w:val="009B528E"/>
    <w:rsid w:val="009B5926"/>
    <w:rsid w:val="009B5FB5"/>
    <w:rsid w:val="009B6C0D"/>
    <w:rsid w:val="009B75BE"/>
    <w:rsid w:val="009B7619"/>
    <w:rsid w:val="009C073F"/>
    <w:rsid w:val="009C0C9C"/>
    <w:rsid w:val="009C0CF2"/>
    <w:rsid w:val="009C1B43"/>
    <w:rsid w:val="009C2160"/>
    <w:rsid w:val="009C21D5"/>
    <w:rsid w:val="009C2478"/>
    <w:rsid w:val="009C3412"/>
    <w:rsid w:val="009C34B1"/>
    <w:rsid w:val="009C3982"/>
    <w:rsid w:val="009C39C2"/>
    <w:rsid w:val="009C3A31"/>
    <w:rsid w:val="009C46B6"/>
    <w:rsid w:val="009C4E6D"/>
    <w:rsid w:val="009C528D"/>
    <w:rsid w:val="009C534C"/>
    <w:rsid w:val="009C618E"/>
    <w:rsid w:val="009C6377"/>
    <w:rsid w:val="009C63F0"/>
    <w:rsid w:val="009D03E0"/>
    <w:rsid w:val="009D077F"/>
    <w:rsid w:val="009D2545"/>
    <w:rsid w:val="009D2FC4"/>
    <w:rsid w:val="009D434C"/>
    <w:rsid w:val="009D52D3"/>
    <w:rsid w:val="009D565B"/>
    <w:rsid w:val="009D7254"/>
    <w:rsid w:val="009E0A08"/>
    <w:rsid w:val="009E0F00"/>
    <w:rsid w:val="009E1374"/>
    <w:rsid w:val="009E1784"/>
    <w:rsid w:val="009E25B8"/>
    <w:rsid w:val="009E26A5"/>
    <w:rsid w:val="009E2F50"/>
    <w:rsid w:val="009E2F8E"/>
    <w:rsid w:val="009E32E7"/>
    <w:rsid w:val="009E3D28"/>
    <w:rsid w:val="009E48F5"/>
    <w:rsid w:val="009E492B"/>
    <w:rsid w:val="009E520D"/>
    <w:rsid w:val="009E54DB"/>
    <w:rsid w:val="009E5823"/>
    <w:rsid w:val="009E5F16"/>
    <w:rsid w:val="009E65F9"/>
    <w:rsid w:val="009E733D"/>
    <w:rsid w:val="009E79FD"/>
    <w:rsid w:val="009E7C22"/>
    <w:rsid w:val="009F013E"/>
    <w:rsid w:val="009F0506"/>
    <w:rsid w:val="009F093C"/>
    <w:rsid w:val="009F3217"/>
    <w:rsid w:val="009F47B4"/>
    <w:rsid w:val="009F48C5"/>
    <w:rsid w:val="009F4DA5"/>
    <w:rsid w:val="009F5095"/>
    <w:rsid w:val="009F56B4"/>
    <w:rsid w:val="009F63C9"/>
    <w:rsid w:val="009F794A"/>
    <w:rsid w:val="00A001D2"/>
    <w:rsid w:val="00A00506"/>
    <w:rsid w:val="00A00ACD"/>
    <w:rsid w:val="00A0152C"/>
    <w:rsid w:val="00A0177A"/>
    <w:rsid w:val="00A02040"/>
    <w:rsid w:val="00A030FA"/>
    <w:rsid w:val="00A031EE"/>
    <w:rsid w:val="00A033A7"/>
    <w:rsid w:val="00A037D2"/>
    <w:rsid w:val="00A04700"/>
    <w:rsid w:val="00A061C4"/>
    <w:rsid w:val="00A06619"/>
    <w:rsid w:val="00A069C3"/>
    <w:rsid w:val="00A06F85"/>
    <w:rsid w:val="00A07571"/>
    <w:rsid w:val="00A079FA"/>
    <w:rsid w:val="00A07E2A"/>
    <w:rsid w:val="00A104E3"/>
    <w:rsid w:val="00A1143C"/>
    <w:rsid w:val="00A117C7"/>
    <w:rsid w:val="00A11806"/>
    <w:rsid w:val="00A12402"/>
    <w:rsid w:val="00A12AD6"/>
    <w:rsid w:val="00A12F71"/>
    <w:rsid w:val="00A13723"/>
    <w:rsid w:val="00A145CA"/>
    <w:rsid w:val="00A158FB"/>
    <w:rsid w:val="00A16DAF"/>
    <w:rsid w:val="00A179CA"/>
    <w:rsid w:val="00A17E06"/>
    <w:rsid w:val="00A204C1"/>
    <w:rsid w:val="00A2063A"/>
    <w:rsid w:val="00A20C4C"/>
    <w:rsid w:val="00A21633"/>
    <w:rsid w:val="00A21888"/>
    <w:rsid w:val="00A21D62"/>
    <w:rsid w:val="00A221B2"/>
    <w:rsid w:val="00A2251A"/>
    <w:rsid w:val="00A2267A"/>
    <w:rsid w:val="00A22E64"/>
    <w:rsid w:val="00A23994"/>
    <w:rsid w:val="00A24042"/>
    <w:rsid w:val="00A2406C"/>
    <w:rsid w:val="00A248DB"/>
    <w:rsid w:val="00A257B1"/>
    <w:rsid w:val="00A25C42"/>
    <w:rsid w:val="00A26B03"/>
    <w:rsid w:val="00A309F3"/>
    <w:rsid w:val="00A3163F"/>
    <w:rsid w:val="00A318C7"/>
    <w:rsid w:val="00A32319"/>
    <w:rsid w:val="00A3284E"/>
    <w:rsid w:val="00A35E01"/>
    <w:rsid w:val="00A361A3"/>
    <w:rsid w:val="00A37D0D"/>
    <w:rsid w:val="00A40AB5"/>
    <w:rsid w:val="00A40DEB"/>
    <w:rsid w:val="00A4124D"/>
    <w:rsid w:val="00A42B3D"/>
    <w:rsid w:val="00A4349E"/>
    <w:rsid w:val="00A44076"/>
    <w:rsid w:val="00A44D27"/>
    <w:rsid w:val="00A44F7C"/>
    <w:rsid w:val="00A4561D"/>
    <w:rsid w:val="00A45B45"/>
    <w:rsid w:val="00A45B47"/>
    <w:rsid w:val="00A50F45"/>
    <w:rsid w:val="00A5140A"/>
    <w:rsid w:val="00A5242E"/>
    <w:rsid w:val="00A5354C"/>
    <w:rsid w:val="00A53904"/>
    <w:rsid w:val="00A54C68"/>
    <w:rsid w:val="00A55618"/>
    <w:rsid w:val="00A55976"/>
    <w:rsid w:val="00A57DB7"/>
    <w:rsid w:val="00A60702"/>
    <w:rsid w:val="00A60CB8"/>
    <w:rsid w:val="00A617D7"/>
    <w:rsid w:val="00A623DF"/>
    <w:rsid w:val="00A62C13"/>
    <w:rsid w:val="00A630C2"/>
    <w:rsid w:val="00A6325E"/>
    <w:rsid w:val="00A63328"/>
    <w:rsid w:val="00A63764"/>
    <w:rsid w:val="00A64BD4"/>
    <w:rsid w:val="00A64C67"/>
    <w:rsid w:val="00A6559C"/>
    <w:rsid w:val="00A65B1A"/>
    <w:rsid w:val="00A65B4C"/>
    <w:rsid w:val="00A65F49"/>
    <w:rsid w:val="00A66757"/>
    <w:rsid w:val="00A6678D"/>
    <w:rsid w:val="00A669AC"/>
    <w:rsid w:val="00A66B6B"/>
    <w:rsid w:val="00A674C0"/>
    <w:rsid w:val="00A70487"/>
    <w:rsid w:val="00A70ED0"/>
    <w:rsid w:val="00A70FB8"/>
    <w:rsid w:val="00A712AA"/>
    <w:rsid w:val="00A71E58"/>
    <w:rsid w:val="00A71F5A"/>
    <w:rsid w:val="00A725C2"/>
    <w:rsid w:val="00A7322B"/>
    <w:rsid w:val="00A73395"/>
    <w:rsid w:val="00A73632"/>
    <w:rsid w:val="00A74240"/>
    <w:rsid w:val="00A74471"/>
    <w:rsid w:val="00A74BEF"/>
    <w:rsid w:val="00A74D99"/>
    <w:rsid w:val="00A754DD"/>
    <w:rsid w:val="00A756F5"/>
    <w:rsid w:val="00A765A3"/>
    <w:rsid w:val="00A76960"/>
    <w:rsid w:val="00A76B07"/>
    <w:rsid w:val="00A76D15"/>
    <w:rsid w:val="00A76D97"/>
    <w:rsid w:val="00A76FA9"/>
    <w:rsid w:val="00A803BA"/>
    <w:rsid w:val="00A80BDA"/>
    <w:rsid w:val="00A80DEF"/>
    <w:rsid w:val="00A80EC8"/>
    <w:rsid w:val="00A810EB"/>
    <w:rsid w:val="00A8155B"/>
    <w:rsid w:val="00A81D58"/>
    <w:rsid w:val="00A82097"/>
    <w:rsid w:val="00A8216E"/>
    <w:rsid w:val="00A82314"/>
    <w:rsid w:val="00A82376"/>
    <w:rsid w:val="00A826AC"/>
    <w:rsid w:val="00A82D14"/>
    <w:rsid w:val="00A82FBC"/>
    <w:rsid w:val="00A830AD"/>
    <w:rsid w:val="00A835C2"/>
    <w:rsid w:val="00A83A5C"/>
    <w:rsid w:val="00A84D8B"/>
    <w:rsid w:val="00A8537A"/>
    <w:rsid w:val="00A85E0B"/>
    <w:rsid w:val="00A879A0"/>
    <w:rsid w:val="00A87A59"/>
    <w:rsid w:val="00A87CDD"/>
    <w:rsid w:val="00A90AE4"/>
    <w:rsid w:val="00A90BAE"/>
    <w:rsid w:val="00A91C52"/>
    <w:rsid w:val="00A939A6"/>
    <w:rsid w:val="00A94589"/>
    <w:rsid w:val="00A946E6"/>
    <w:rsid w:val="00A954BA"/>
    <w:rsid w:val="00A9587B"/>
    <w:rsid w:val="00A95B37"/>
    <w:rsid w:val="00A96661"/>
    <w:rsid w:val="00A97722"/>
    <w:rsid w:val="00A97857"/>
    <w:rsid w:val="00AA0077"/>
    <w:rsid w:val="00AA1EC9"/>
    <w:rsid w:val="00AA2D54"/>
    <w:rsid w:val="00AA3178"/>
    <w:rsid w:val="00AA3547"/>
    <w:rsid w:val="00AA373B"/>
    <w:rsid w:val="00AA3CC2"/>
    <w:rsid w:val="00AA4763"/>
    <w:rsid w:val="00AA50BE"/>
    <w:rsid w:val="00AA5652"/>
    <w:rsid w:val="00AA5D9A"/>
    <w:rsid w:val="00AA6297"/>
    <w:rsid w:val="00AA689C"/>
    <w:rsid w:val="00AA6EE9"/>
    <w:rsid w:val="00AA7392"/>
    <w:rsid w:val="00AA76FB"/>
    <w:rsid w:val="00AB06FD"/>
    <w:rsid w:val="00AB1AAD"/>
    <w:rsid w:val="00AB1DB9"/>
    <w:rsid w:val="00AB2342"/>
    <w:rsid w:val="00AB2A06"/>
    <w:rsid w:val="00AB2B3C"/>
    <w:rsid w:val="00AB3BA0"/>
    <w:rsid w:val="00AB4312"/>
    <w:rsid w:val="00AB4889"/>
    <w:rsid w:val="00AB4995"/>
    <w:rsid w:val="00AB4EBA"/>
    <w:rsid w:val="00AB576E"/>
    <w:rsid w:val="00AB57B6"/>
    <w:rsid w:val="00AB57B7"/>
    <w:rsid w:val="00AB5FAA"/>
    <w:rsid w:val="00AC034C"/>
    <w:rsid w:val="00AC0459"/>
    <w:rsid w:val="00AC06BC"/>
    <w:rsid w:val="00AC092C"/>
    <w:rsid w:val="00AC12D5"/>
    <w:rsid w:val="00AC1316"/>
    <w:rsid w:val="00AC1C79"/>
    <w:rsid w:val="00AC1F39"/>
    <w:rsid w:val="00AC22B0"/>
    <w:rsid w:val="00AC2719"/>
    <w:rsid w:val="00AC2CE6"/>
    <w:rsid w:val="00AC2F2D"/>
    <w:rsid w:val="00AC30B6"/>
    <w:rsid w:val="00AC3557"/>
    <w:rsid w:val="00AC3757"/>
    <w:rsid w:val="00AC38B9"/>
    <w:rsid w:val="00AC397A"/>
    <w:rsid w:val="00AC3B07"/>
    <w:rsid w:val="00AC3D41"/>
    <w:rsid w:val="00AC4567"/>
    <w:rsid w:val="00AC492A"/>
    <w:rsid w:val="00AC4ADB"/>
    <w:rsid w:val="00AC4C85"/>
    <w:rsid w:val="00AC4F7E"/>
    <w:rsid w:val="00AC5013"/>
    <w:rsid w:val="00AC56BB"/>
    <w:rsid w:val="00AC649B"/>
    <w:rsid w:val="00AC6909"/>
    <w:rsid w:val="00AC6ED0"/>
    <w:rsid w:val="00AC6EEE"/>
    <w:rsid w:val="00AC71C7"/>
    <w:rsid w:val="00AD031D"/>
    <w:rsid w:val="00AD094D"/>
    <w:rsid w:val="00AD0AA9"/>
    <w:rsid w:val="00AD0CB4"/>
    <w:rsid w:val="00AD151E"/>
    <w:rsid w:val="00AD15E5"/>
    <w:rsid w:val="00AD206B"/>
    <w:rsid w:val="00AD2474"/>
    <w:rsid w:val="00AD2CC3"/>
    <w:rsid w:val="00AD33DC"/>
    <w:rsid w:val="00AD3981"/>
    <w:rsid w:val="00AD424D"/>
    <w:rsid w:val="00AD446F"/>
    <w:rsid w:val="00AD5334"/>
    <w:rsid w:val="00AD591D"/>
    <w:rsid w:val="00AD5A01"/>
    <w:rsid w:val="00AD5E89"/>
    <w:rsid w:val="00AD703C"/>
    <w:rsid w:val="00AD785C"/>
    <w:rsid w:val="00AD7B15"/>
    <w:rsid w:val="00AD7B96"/>
    <w:rsid w:val="00AE07C3"/>
    <w:rsid w:val="00AE0CEB"/>
    <w:rsid w:val="00AE159A"/>
    <w:rsid w:val="00AE194E"/>
    <w:rsid w:val="00AE1BA6"/>
    <w:rsid w:val="00AE456F"/>
    <w:rsid w:val="00AE4ADB"/>
    <w:rsid w:val="00AE6645"/>
    <w:rsid w:val="00AF08A8"/>
    <w:rsid w:val="00AF0A4D"/>
    <w:rsid w:val="00AF0C7A"/>
    <w:rsid w:val="00AF0E55"/>
    <w:rsid w:val="00AF13BF"/>
    <w:rsid w:val="00AF2765"/>
    <w:rsid w:val="00AF2D92"/>
    <w:rsid w:val="00AF3AAA"/>
    <w:rsid w:val="00AF4237"/>
    <w:rsid w:val="00AF4C23"/>
    <w:rsid w:val="00AF4DA8"/>
    <w:rsid w:val="00AF5099"/>
    <w:rsid w:val="00AF7DBB"/>
    <w:rsid w:val="00B00C01"/>
    <w:rsid w:val="00B00E09"/>
    <w:rsid w:val="00B00E4D"/>
    <w:rsid w:val="00B02259"/>
    <w:rsid w:val="00B026CC"/>
    <w:rsid w:val="00B0366A"/>
    <w:rsid w:val="00B036BB"/>
    <w:rsid w:val="00B03D0F"/>
    <w:rsid w:val="00B0408B"/>
    <w:rsid w:val="00B04137"/>
    <w:rsid w:val="00B04450"/>
    <w:rsid w:val="00B050C8"/>
    <w:rsid w:val="00B0632D"/>
    <w:rsid w:val="00B07612"/>
    <w:rsid w:val="00B07EE8"/>
    <w:rsid w:val="00B07F34"/>
    <w:rsid w:val="00B1051C"/>
    <w:rsid w:val="00B11081"/>
    <w:rsid w:val="00B1155D"/>
    <w:rsid w:val="00B117EE"/>
    <w:rsid w:val="00B124E1"/>
    <w:rsid w:val="00B129FC"/>
    <w:rsid w:val="00B142F5"/>
    <w:rsid w:val="00B144E5"/>
    <w:rsid w:val="00B163FA"/>
    <w:rsid w:val="00B16804"/>
    <w:rsid w:val="00B2051A"/>
    <w:rsid w:val="00B20773"/>
    <w:rsid w:val="00B2162B"/>
    <w:rsid w:val="00B21633"/>
    <w:rsid w:val="00B223EA"/>
    <w:rsid w:val="00B22A9E"/>
    <w:rsid w:val="00B22FD7"/>
    <w:rsid w:val="00B23AE7"/>
    <w:rsid w:val="00B23B44"/>
    <w:rsid w:val="00B244F4"/>
    <w:rsid w:val="00B2454C"/>
    <w:rsid w:val="00B2499B"/>
    <w:rsid w:val="00B26BDC"/>
    <w:rsid w:val="00B27844"/>
    <w:rsid w:val="00B27C2D"/>
    <w:rsid w:val="00B27CE6"/>
    <w:rsid w:val="00B3093E"/>
    <w:rsid w:val="00B3140E"/>
    <w:rsid w:val="00B31527"/>
    <w:rsid w:val="00B3238B"/>
    <w:rsid w:val="00B32502"/>
    <w:rsid w:val="00B32C93"/>
    <w:rsid w:val="00B3305B"/>
    <w:rsid w:val="00B34201"/>
    <w:rsid w:val="00B3423A"/>
    <w:rsid w:val="00B342E6"/>
    <w:rsid w:val="00B342EB"/>
    <w:rsid w:val="00B34566"/>
    <w:rsid w:val="00B34D4D"/>
    <w:rsid w:val="00B34F5C"/>
    <w:rsid w:val="00B35306"/>
    <w:rsid w:val="00B36199"/>
    <w:rsid w:val="00B3687A"/>
    <w:rsid w:val="00B36B16"/>
    <w:rsid w:val="00B378F8"/>
    <w:rsid w:val="00B4095E"/>
    <w:rsid w:val="00B40A05"/>
    <w:rsid w:val="00B40C11"/>
    <w:rsid w:val="00B40E09"/>
    <w:rsid w:val="00B40F12"/>
    <w:rsid w:val="00B410EE"/>
    <w:rsid w:val="00B41299"/>
    <w:rsid w:val="00B419C2"/>
    <w:rsid w:val="00B41EA1"/>
    <w:rsid w:val="00B421AF"/>
    <w:rsid w:val="00B42F4C"/>
    <w:rsid w:val="00B42FC3"/>
    <w:rsid w:val="00B43602"/>
    <w:rsid w:val="00B44AAE"/>
    <w:rsid w:val="00B453A5"/>
    <w:rsid w:val="00B454BC"/>
    <w:rsid w:val="00B45DE6"/>
    <w:rsid w:val="00B45E0F"/>
    <w:rsid w:val="00B4724B"/>
    <w:rsid w:val="00B50D46"/>
    <w:rsid w:val="00B51293"/>
    <w:rsid w:val="00B52028"/>
    <w:rsid w:val="00B523E7"/>
    <w:rsid w:val="00B5420E"/>
    <w:rsid w:val="00B54A19"/>
    <w:rsid w:val="00B55D55"/>
    <w:rsid w:val="00B56B7D"/>
    <w:rsid w:val="00B571E7"/>
    <w:rsid w:val="00B57A6D"/>
    <w:rsid w:val="00B6005B"/>
    <w:rsid w:val="00B609E8"/>
    <w:rsid w:val="00B60B6C"/>
    <w:rsid w:val="00B60BD3"/>
    <w:rsid w:val="00B60BD6"/>
    <w:rsid w:val="00B6110F"/>
    <w:rsid w:val="00B6117F"/>
    <w:rsid w:val="00B611B7"/>
    <w:rsid w:val="00B6256D"/>
    <w:rsid w:val="00B62C05"/>
    <w:rsid w:val="00B62F4B"/>
    <w:rsid w:val="00B6382E"/>
    <w:rsid w:val="00B63F4B"/>
    <w:rsid w:val="00B644BE"/>
    <w:rsid w:val="00B644D2"/>
    <w:rsid w:val="00B66656"/>
    <w:rsid w:val="00B66DCB"/>
    <w:rsid w:val="00B66FEE"/>
    <w:rsid w:val="00B70F72"/>
    <w:rsid w:val="00B7222D"/>
    <w:rsid w:val="00B73935"/>
    <w:rsid w:val="00B73B58"/>
    <w:rsid w:val="00B764CD"/>
    <w:rsid w:val="00B76527"/>
    <w:rsid w:val="00B7664C"/>
    <w:rsid w:val="00B766FA"/>
    <w:rsid w:val="00B773BC"/>
    <w:rsid w:val="00B77EA6"/>
    <w:rsid w:val="00B80622"/>
    <w:rsid w:val="00B80718"/>
    <w:rsid w:val="00B82122"/>
    <w:rsid w:val="00B82523"/>
    <w:rsid w:val="00B82C43"/>
    <w:rsid w:val="00B84B81"/>
    <w:rsid w:val="00B85528"/>
    <w:rsid w:val="00B85ADC"/>
    <w:rsid w:val="00B86214"/>
    <w:rsid w:val="00B86D0C"/>
    <w:rsid w:val="00B86E88"/>
    <w:rsid w:val="00B874AB"/>
    <w:rsid w:val="00B8774D"/>
    <w:rsid w:val="00B90242"/>
    <w:rsid w:val="00B90AD2"/>
    <w:rsid w:val="00B90FB3"/>
    <w:rsid w:val="00B917C2"/>
    <w:rsid w:val="00B91B5B"/>
    <w:rsid w:val="00B91C3A"/>
    <w:rsid w:val="00B92EDA"/>
    <w:rsid w:val="00B934B4"/>
    <w:rsid w:val="00B936D2"/>
    <w:rsid w:val="00B9498B"/>
    <w:rsid w:val="00B95773"/>
    <w:rsid w:val="00B95E97"/>
    <w:rsid w:val="00B962E7"/>
    <w:rsid w:val="00B96479"/>
    <w:rsid w:val="00B9660D"/>
    <w:rsid w:val="00B97FDD"/>
    <w:rsid w:val="00BA107A"/>
    <w:rsid w:val="00BA11CF"/>
    <w:rsid w:val="00BA210B"/>
    <w:rsid w:val="00BA238F"/>
    <w:rsid w:val="00BA301C"/>
    <w:rsid w:val="00BA335C"/>
    <w:rsid w:val="00BA3540"/>
    <w:rsid w:val="00BA3A48"/>
    <w:rsid w:val="00BA3BE7"/>
    <w:rsid w:val="00BA4FFC"/>
    <w:rsid w:val="00BA52DA"/>
    <w:rsid w:val="00BA5AC7"/>
    <w:rsid w:val="00BA71B8"/>
    <w:rsid w:val="00BA7CF6"/>
    <w:rsid w:val="00BB03E8"/>
    <w:rsid w:val="00BB0DB3"/>
    <w:rsid w:val="00BB1EE9"/>
    <w:rsid w:val="00BB310B"/>
    <w:rsid w:val="00BB323E"/>
    <w:rsid w:val="00BB36F8"/>
    <w:rsid w:val="00BB49E6"/>
    <w:rsid w:val="00BB4A1B"/>
    <w:rsid w:val="00BB4B1B"/>
    <w:rsid w:val="00BB4E31"/>
    <w:rsid w:val="00BB595D"/>
    <w:rsid w:val="00BB70E7"/>
    <w:rsid w:val="00BC038D"/>
    <w:rsid w:val="00BC0E42"/>
    <w:rsid w:val="00BC1BF9"/>
    <w:rsid w:val="00BC2DAB"/>
    <w:rsid w:val="00BC30F4"/>
    <w:rsid w:val="00BC33A0"/>
    <w:rsid w:val="00BC3DB8"/>
    <w:rsid w:val="00BC3E2B"/>
    <w:rsid w:val="00BC407B"/>
    <w:rsid w:val="00BC477E"/>
    <w:rsid w:val="00BC49D1"/>
    <w:rsid w:val="00BC507C"/>
    <w:rsid w:val="00BC582F"/>
    <w:rsid w:val="00BC590C"/>
    <w:rsid w:val="00BC5DFD"/>
    <w:rsid w:val="00BC5E46"/>
    <w:rsid w:val="00BC5FA5"/>
    <w:rsid w:val="00BC6AEA"/>
    <w:rsid w:val="00BC7742"/>
    <w:rsid w:val="00BC7A78"/>
    <w:rsid w:val="00BD02A5"/>
    <w:rsid w:val="00BD0597"/>
    <w:rsid w:val="00BD0E06"/>
    <w:rsid w:val="00BD1002"/>
    <w:rsid w:val="00BD140A"/>
    <w:rsid w:val="00BD22E8"/>
    <w:rsid w:val="00BD238D"/>
    <w:rsid w:val="00BD3595"/>
    <w:rsid w:val="00BD37B7"/>
    <w:rsid w:val="00BD37E4"/>
    <w:rsid w:val="00BD4684"/>
    <w:rsid w:val="00BD4B54"/>
    <w:rsid w:val="00BD64B7"/>
    <w:rsid w:val="00BD74CF"/>
    <w:rsid w:val="00BD75B5"/>
    <w:rsid w:val="00BE047E"/>
    <w:rsid w:val="00BE1464"/>
    <w:rsid w:val="00BE335C"/>
    <w:rsid w:val="00BE3A90"/>
    <w:rsid w:val="00BE4126"/>
    <w:rsid w:val="00BE5D33"/>
    <w:rsid w:val="00BE73C0"/>
    <w:rsid w:val="00BE7D66"/>
    <w:rsid w:val="00BF0161"/>
    <w:rsid w:val="00BF1211"/>
    <w:rsid w:val="00BF12F3"/>
    <w:rsid w:val="00BF1EC5"/>
    <w:rsid w:val="00BF2062"/>
    <w:rsid w:val="00BF2A94"/>
    <w:rsid w:val="00BF336F"/>
    <w:rsid w:val="00BF342A"/>
    <w:rsid w:val="00BF3650"/>
    <w:rsid w:val="00BF369A"/>
    <w:rsid w:val="00BF39FC"/>
    <w:rsid w:val="00BF421D"/>
    <w:rsid w:val="00BF7755"/>
    <w:rsid w:val="00C00906"/>
    <w:rsid w:val="00C009E7"/>
    <w:rsid w:val="00C00D70"/>
    <w:rsid w:val="00C0189B"/>
    <w:rsid w:val="00C02F12"/>
    <w:rsid w:val="00C032A0"/>
    <w:rsid w:val="00C04274"/>
    <w:rsid w:val="00C0513A"/>
    <w:rsid w:val="00C05414"/>
    <w:rsid w:val="00C0619D"/>
    <w:rsid w:val="00C06840"/>
    <w:rsid w:val="00C07193"/>
    <w:rsid w:val="00C100B0"/>
    <w:rsid w:val="00C1014A"/>
    <w:rsid w:val="00C10C5D"/>
    <w:rsid w:val="00C114B3"/>
    <w:rsid w:val="00C138FC"/>
    <w:rsid w:val="00C13E99"/>
    <w:rsid w:val="00C14164"/>
    <w:rsid w:val="00C1480C"/>
    <w:rsid w:val="00C14C32"/>
    <w:rsid w:val="00C14DC4"/>
    <w:rsid w:val="00C158BB"/>
    <w:rsid w:val="00C16372"/>
    <w:rsid w:val="00C166FB"/>
    <w:rsid w:val="00C17DDA"/>
    <w:rsid w:val="00C17E4C"/>
    <w:rsid w:val="00C2034C"/>
    <w:rsid w:val="00C20A8B"/>
    <w:rsid w:val="00C20B20"/>
    <w:rsid w:val="00C21480"/>
    <w:rsid w:val="00C22A22"/>
    <w:rsid w:val="00C22C04"/>
    <w:rsid w:val="00C231BD"/>
    <w:rsid w:val="00C232D4"/>
    <w:rsid w:val="00C237F0"/>
    <w:rsid w:val="00C26DE3"/>
    <w:rsid w:val="00C26EDF"/>
    <w:rsid w:val="00C26FB2"/>
    <w:rsid w:val="00C27B84"/>
    <w:rsid w:val="00C27DF5"/>
    <w:rsid w:val="00C320F1"/>
    <w:rsid w:val="00C3463E"/>
    <w:rsid w:val="00C34852"/>
    <w:rsid w:val="00C349B1"/>
    <w:rsid w:val="00C34A61"/>
    <w:rsid w:val="00C34C63"/>
    <w:rsid w:val="00C34C8B"/>
    <w:rsid w:val="00C351FB"/>
    <w:rsid w:val="00C354B9"/>
    <w:rsid w:val="00C35837"/>
    <w:rsid w:val="00C3583F"/>
    <w:rsid w:val="00C35B34"/>
    <w:rsid w:val="00C37BD9"/>
    <w:rsid w:val="00C37F7A"/>
    <w:rsid w:val="00C406B1"/>
    <w:rsid w:val="00C408C9"/>
    <w:rsid w:val="00C41837"/>
    <w:rsid w:val="00C42BF3"/>
    <w:rsid w:val="00C42C49"/>
    <w:rsid w:val="00C431E7"/>
    <w:rsid w:val="00C44265"/>
    <w:rsid w:val="00C44679"/>
    <w:rsid w:val="00C45CE6"/>
    <w:rsid w:val="00C4641A"/>
    <w:rsid w:val="00C46F5B"/>
    <w:rsid w:val="00C477F4"/>
    <w:rsid w:val="00C47B06"/>
    <w:rsid w:val="00C47C08"/>
    <w:rsid w:val="00C50479"/>
    <w:rsid w:val="00C505D3"/>
    <w:rsid w:val="00C50902"/>
    <w:rsid w:val="00C5096A"/>
    <w:rsid w:val="00C511E5"/>
    <w:rsid w:val="00C524BD"/>
    <w:rsid w:val="00C527DF"/>
    <w:rsid w:val="00C52BE1"/>
    <w:rsid w:val="00C52E5A"/>
    <w:rsid w:val="00C54247"/>
    <w:rsid w:val="00C54597"/>
    <w:rsid w:val="00C54823"/>
    <w:rsid w:val="00C54C2D"/>
    <w:rsid w:val="00C54E30"/>
    <w:rsid w:val="00C5522F"/>
    <w:rsid w:val="00C556E7"/>
    <w:rsid w:val="00C55EFD"/>
    <w:rsid w:val="00C56B9B"/>
    <w:rsid w:val="00C57D00"/>
    <w:rsid w:val="00C60305"/>
    <w:rsid w:val="00C60C79"/>
    <w:rsid w:val="00C610CA"/>
    <w:rsid w:val="00C618EE"/>
    <w:rsid w:val="00C62130"/>
    <w:rsid w:val="00C6226B"/>
    <w:rsid w:val="00C6246F"/>
    <w:rsid w:val="00C629F2"/>
    <w:rsid w:val="00C62FC8"/>
    <w:rsid w:val="00C6390B"/>
    <w:rsid w:val="00C650D3"/>
    <w:rsid w:val="00C656E0"/>
    <w:rsid w:val="00C667CA"/>
    <w:rsid w:val="00C7068D"/>
    <w:rsid w:val="00C7114B"/>
    <w:rsid w:val="00C71662"/>
    <w:rsid w:val="00C71C9E"/>
    <w:rsid w:val="00C728CF"/>
    <w:rsid w:val="00C73C4A"/>
    <w:rsid w:val="00C743A3"/>
    <w:rsid w:val="00C7488F"/>
    <w:rsid w:val="00C765F6"/>
    <w:rsid w:val="00C769F9"/>
    <w:rsid w:val="00C76D57"/>
    <w:rsid w:val="00C77713"/>
    <w:rsid w:val="00C803B9"/>
    <w:rsid w:val="00C80B30"/>
    <w:rsid w:val="00C80FC7"/>
    <w:rsid w:val="00C810CF"/>
    <w:rsid w:val="00C8283D"/>
    <w:rsid w:val="00C83AA0"/>
    <w:rsid w:val="00C84986"/>
    <w:rsid w:val="00C84EC4"/>
    <w:rsid w:val="00C854A6"/>
    <w:rsid w:val="00C85F52"/>
    <w:rsid w:val="00C865E7"/>
    <w:rsid w:val="00C867E9"/>
    <w:rsid w:val="00C86D21"/>
    <w:rsid w:val="00C870A2"/>
    <w:rsid w:val="00C875A9"/>
    <w:rsid w:val="00C90164"/>
    <w:rsid w:val="00C90461"/>
    <w:rsid w:val="00C90567"/>
    <w:rsid w:val="00C90C7C"/>
    <w:rsid w:val="00C90DC4"/>
    <w:rsid w:val="00C90E09"/>
    <w:rsid w:val="00C91242"/>
    <w:rsid w:val="00C91DA6"/>
    <w:rsid w:val="00C92096"/>
    <w:rsid w:val="00C9212B"/>
    <w:rsid w:val="00C9223A"/>
    <w:rsid w:val="00C9225F"/>
    <w:rsid w:val="00C93E7E"/>
    <w:rsid w:val="00C943A8"/>
    <w:rsid w:val="00C9451E"/>
    <w:rsid w:val="00C94B7B"/>
    <w:rsid w:val="00C94E9C"/>
    <w:rsid w:val="00C95BBD"/>
    <w:rsid w:val="00C96145"/>
    <w:rsid w:val="00C963EF"/>
    <w:rsid w:val="00C9648A"/>
    <w:rsid w:val="00C96A4A"/>
    <w:rsid w:val="00C96ABC"/>
    <w:rsid w:val="00CA0104"/>
    <w:rsid w:val="00CA10D9"/>
    <w:rsid w:val="00CA13E3"/>
    <w:rsid w:val="00CA1A66"/>
    <w:rsid w:val="00CA1B7A"/>
    <w:rsid w:val="00CA1CAD"/>
    <w:rsid w:val="00CA3C4C"/>
    <w:rsid w:val="00CA466B"/>
    <w:rsid w:val="00CA5559"/>
    <w:rsid w:val="00CA7B02"/>
    <w:rsid w:val="00CA7F77"/>
    <w:rsid w:val="00CB0635"/>
    <w:rsid w:val="00CB0719"/>
    <w:rsid w:val="00CB091C"/>
    <w:rsid w:val="00CB0D4B"/>
    <w:rsid w:val="00CB139C"/>
    <w:rsid w:val="00CB1C08"/>
    <w:rsid w:val="00CB2C85"/>
    <w:rsid w:val="00CB2D3E"/>
    <w:rsid w:val="00CB335B"/>
    <w:rsid w:val="00CB38F2"/>
    <w:rsid w:val="00CB3AC1"/>
    <w:rsid w:val="00CB3D79"/>
    <w:rsid w:val="00CB6752"/>
    <w:rsid w:val="00CB6B8C"/>
    <w:rsid w:val="00CB6D80"/>
    <w:rsid w:val="00CB6EF4"/>
    <w:rsid w:val="00CB7278"/>
    <w:rsid w:val="00CC034F"/>
    <w:rsid w:val="00CC0690"/>
    <w:rsid w:val="00CC1066"/>
    <w:rsid w:val="00CC145F"/>
    <w:rsid w:val="00CC171B"/>
    <w:rsid w:val="00CC1857"/>
    <w:rsid w:val="00CC18DA"/>
    <w:rsid w:val="00CC1B43"/>
    <w:rsid w:val="00CC20DC"/>
    <w:rsid w:val="00CC2C34"/>
    <w:rsid w:val="00CC3C3B"/>
    <w:rsid w:val="00CC4611"/>
    <w:rsid w:val="00CC5E8F"/>
    <w:rsid w:val="00CC5F10"/>
    <w:rsid w:val="00CC61EB"/>
    <w:rsid w:val="00CC66BA"/>
    <w:rsid w:val="00CC68B5"/>
    <w:rsid w:val="00CD0100"/>
    <w:rsid w:val="00CD07F0"/>
    <w:rsid w:val="00CD0F3F"/>
    <w:rsid w:val="00CD168F"/>
    <w:rsid w:val="00CD1BD9"/>
    <w:rsid w:val="00CD3807"/>
    <w:rsid w:val="00CD3F1E"/>
    <w:rsid w:val="00CD435F"/>
    <w:rsid w:val="00CD448F"/>
    <w:rsid w:val="00CD4879"/>
    <w:rsid w:val="00CD5849"/>
    <w:rsid w:val="00CD5BCF"/>
    <w:rsid w:val="00CD64D3"/>
    <w:rsid w:val="00CD6A9D"/>
    <w:rsid w:val="00CD7A12"/>
    <w:rsid w:val="00CD7F31"/>
    <w:rsid w:val="00CE0481"/>
    <w:rsid w:val="00CE08A1"/>
    <w:rsid w:val="00CE13DA"/>
    <w:rsid w:val="00CE2281"/>
    <w:rsid w:val="00CE2360"/>
    <w:rsid w:val="00CE321E"/>
    <w:rsid w:val="00CE4C06"/>
    <w:rsid w:val="00CE612F"/>
    <w:rsid w:val="00CE625E"/>
    <w:rsid w:val="00CE6264"/>
    <w:rsid w:val="00CE6D62"/>
    <w:rsid w:val="00CF0A01"/>
    <w:rsid w:val="00CF121F"/>
    <w:rsid w:val="00CF18EE"/>
    <w:rsid w:val="00CF3B6B"/>
    <w:rsid w:val="00CF565A"/>
    <w:rsid w:val="00CF6729"/>
    <w:rsid w:val="00CF7E8E"/>
    <w:rsid w:val="00D0001B"/>
    <w:rsid w:val="00D00024"/>
    <w:rsid w:val="00D003AB"/>
    <w:rsid w:val="00D007E6"/>
    <w:rsid w:val="00D00B61"/>
    <w:rsid w:val="00D0105E"/>
    <w:rsid w:val="00D024DF"/>
    <w:rsid w:val="00D03955"/>
    <w:rsid w:val="00D04025"/>
    <w:rsid w:val="00D042B6"/>
    <w:rsid w:val="00D04320"/>
    <w:rsid w:val="00D051B3"/>
    <w:rsid w:val="00D06CDB"/>
    <w:rsid w:val="00D07862"/>
    <w:rsid w:val="00D10E3C"/>
    <w:rsid w:val="00D1168A"/>
    <w:rsid w:val="00D127ED"/>
    <w:rsid w:val="00D12833"/>
    <w:rsid w:val="00D13151"/>
    <w:rsid w:val="00D136E9"/>
    <w:rsid w:val="00D13865"/>
    <w:rsid w:val="00D14188"/>
    <w:rsid w:val="00D15B44"/>
    <w:rsid w:val="00D1699E"/>
    <w:rsid w:val="00D16ED0"/>
    <w:rsid w:val="00D171C9"/>
    <w:rsid w:val="00D17AE6"/>
    <w:rsid w:val="00D21755"/>
    <w:rsid w:val="00D219DC"/>
    <w:rsid w:val="00D21A42"/>
    <w:rsid w:val="00D21D7D"/>
    <w:rsid w:val="00D2263B"/>
    <w:rsid w:val="00D23F96"/>
    <w:rsid w:val="00D241FE"/>
    <w:rsid w:val="00D24A90"/>
    <w:rsid w:val="00D2605B"/>
    <w:rsid w:val="00D264AD"/>
    <w:rsid w:val="00D269FF"/>
    <w:rsid w:val="00D2751D"/>
    <w:rsid w:val="00D27955"/>
    <w:rsid w:val="00D27AC5"/>
    <w:rsid w:val="00D301CE"/>
    <w:rsid w:val="00D303A7"/>
    <w:rsid w:val="00D303D3"/>
    <w:rsid w:val="00D309B2"/>
    <w:rsid w:val="00D30A06"/>
    <w:rsid w:val="00D30C07"/>
    <w:rsid w:val="00D31FE0"/>
    <w:rsid w:val="00D3229E"/>
    <w:rsid w:val="00D32928"/>
    <w:rsid w:val="00D3321C"/>
    <w:rsid w:val="00D33772"/>
    <w:rsid w:val="00D349E7"/>
    <w:rsid w:val="00D35B32"/>
    <w:rsid w:val="00D36149"/>
    <w:rsid w:val="00D36312"/>
    <w:rsid w:val="00D365EB"/>
    <w:rsid w:val="00D36FD1"/>
    <w:rsid w:val="00D37AFA"/>
    <w:rsid w:val="00D41BD9"/>
    <w:rsid w:val="00D4284C"/>
    <w:rsid w:val="00D429B4"/>
    <w:rsid w:val="00D4377D"/>
    <w:rsid w:val="00D438CC"/>
    <w:rsid w:val="00D44021"/>
    <w:rsid w:val="00D443B3"/>
    <w:rsid w:val="00D45288"/>
    <w:rsid w:val="00D45452"/>
    <w:rsid w:val="00D46616"/>
    <w:rsid w:val="00D4748E"/>
    <w:rsid w:val="00D47975"/>
    <w:rsid w:val="00D47E52"/>
    <w:rsid w:val="00D508F3"/>
    <w:rsid w:val="00D50E3E"/>
    <w:rsid w:val="00D50F35"/>
    <w:rsid w:val="00D517A7"/>
    <w:rsid w:val="00D519A3"/>
    <w:rsid w:val="00D51C75"/>
    <w:rsid w:val="00D5322C"/>
    <w:rsid w:val="00D53432"/>
    <w:rsid w:val="00D5378E"/>
    <w:rsid w:val="00D5394C"/>
    <w:rsid w:val="00D54B6B"/>
    <w:rsid w:val="00D54C53"/>
    <w:rsid w:val="00D559AF"/>
    <w:rsid w:val="00D560E5"/>
    <w:rsid w:val="00D56990"/>
    <w:rsid w:val="00D578A3"/>
    <w:rsid w:val="00D57BA5"/>
    <w:rsid w:val="00D60390"/>
    <w:rsid w:val="00D603C7"/>
    <w:rsid w:val="00D60658"/>
    <w:rsid w:val="00D612A5"/>
    <w:rsid w:val="00D61594"/>
    <w:rsid w:val="00D61A2A"/>
    <w:rsid w:val="00D61A62"/>
    <w:rsid w:val="00D62996"/>
    <w:rsid w:val="00D62B4E"/>
    <w:rsid w:val="00D63216"/>
    <w:rsid w:val="00D63596"/>
    <w:rsid w:val="00D635F8"/>
    <w:rsid w:val="00D63A93"/>
    <w:rsid w:val="00D6528D"/>
    <w:rsid w:val="00D652CA"/>
    <w:rsid w:val="00D65A74"/>
    <w:rsid w:val="00D67079"/>
    <w:rsid w:val="00D67442"/>
    <w:rsid w:val="00D6757A"/>
    <w:rsid w:val="00D675E3"/>
    <w:rsid w:val="00D67DDC"/>
    <w:rsid w:val="00D70FE8"/>
    <w:rsid w:val="00D71DE4"/>
    <w:rsid w:val="00D72E0B"/>
    <w:rsid w:val="00D73353"/>
    <w:rsid w:val="00D75163"/>
    <w:rsid w:val="00D75735"/>
    <w:rsid w:val="00D768EC"/>
    <w:rsid w:val="00D769DE"/>
    <w:rsid w:val="00D76D48"/>
    <w:rsid w:val="00D77D06"/>
    <w:rsid w:val="00D800A9"/>
    <w:rsid w:val="00D81525"/>
    <w:rsid w:val="00D81937"/>
    <w:rsid w:val="00D84150"/>
    <w:rsid w:val="00D85490"/>
    <w:rsid w:val="00D85902"/>
    <w:rsid w:val="00D85AA5"/>
    <w:rsid w:val="00D868BA"/>
    <w:rsid w:val="00D87167"/>
    <w:rsid w:val="00D902FC"/>
    <w:rsid w:val="00D91410"/>
    <w:rsid w:val="00D91C2B"/>
    <w:rsid w:val="00D92365"/>
    <w:rsid w:val="00D923DF"/>
    <w:rsid w:val="00D92566"/>
    <w:rsid w:val="00D925DA"/>
    <w:rsid w:val="00D92C60"/>
    <w:rsid w:val="00D9348D"/>
    <w:rsid w:val="00D942E3"/>
    <w:rsid w:val="00D9567A"/>
    <w:rsid w:val="00D97092"/>
    <w:rsid w:val="00D97A41"/>
    <w:rsid w:val="00DA042A"/>
    <w:rsid w:val="00DA0625"/>
    <w:rsid w:val="00DA124E"/>
    <w:rsid w:val="00DA1780"/>
    <w:rsid w:val="00DA1F9F"/>
    <w:rsid w:val="00DA2CAB"/>
    <w:rsid w:val="00DA3158"/>
    <w:rsid w:val="00DA3CE4"/>
    <w:rsid w:val="00DA4787"/>
    <w:rsid w:val="00DA4B99"/>
    <w:rsid w:val="00DA58B9"/>
    <w:rsid w:val="00DA5F2E"/>
    <w:rsid w:val="00DB088C"/>
    <w:rsid w:val="00DB123E"/>
    <w:rsid w:val="00DB1BEA"/>
    <w:rsid w:val="00DB246D"/>
    <w:rsid w:val="00DB3814"/>
    <w:rsid w:val="00DB39A6"/>
    <w:rsid w:val="00DB47C2"/>
    <w:rsid w:val="00DB547C"/>
    <w:rsid w:val="00DB583B"/>
    <w:rsid w:val="00DB5E73"/>
    <w:rsid w:val="00DB646D"/>
    <w:rsid w:val="00DB6A9D"/>
    <w:rsid w:val="00DB72F0"/>
    <w:rsid w:val="00DB778E"/>
    <w:rsid w:val="00DB7AF7"/>
    <w:rsid w:val="00DB7C54"/>
    <w:rsid w:val="00DB7D4E"/>
    <w:rsid w:val="00DC01D4"/>
    <w:rsid w:val="00DC2B41"/>
    <w:rsid w:val="00DC314A"/>
    <w:rsid w:val="00DC3426"/>
    <w:rsid w:val="00DC4061"/>
    <w:rsid w:val="00DC50EB"/>
    <w:rsid w:val="00DC52BF"/>
    <w:rsid w:val="00DC58C3"/>
    <w:rsid w:val="00DC5CA0"/>
    <w:rsid w:val="00DC5FD3"/>
    <w:rsid w:val="00DC64EC"/>
    <w:rsid w:val="00DC6E96"/>
    <w:rsid w:val="00DC6EAB"/>
    <w:rsid w:val="00DD0A6E"/>
    <w:rsid w:val="00DD0BD4"/>
    <w:rsid w:val="00DD13F8"/>
    <w:rsid w:val="00DD1AFB"/>
    <w:rsid w:val="00DD1C13"/>
    <w:rsid w:val="00DD227D"/>
    <w:rsid w:val="00DD323D"/>
    <w:rsid w:val="00DD423D"/>
    <w:rsid w:val="00DD4414"/>
    <w:rsid w:val="00DD461F"/>
    <w:rsid w:val="00DD49AB"/>
    <w:rsid w:val="00DD5A89"/>
    <w:rsid w:val="00DD5F75"/>
    <w:rsid w:val="00DD642F"/>
    <w:rsid w:val="00DD7768"/>
    <w:rsid w:val="00DE03E5"/>
    <w:rsid w:val="00DE0F2D"/>
    <w:rsid w:val="00DE0F5C"/>
    <w:rsid w:val="00DE16D2"/>
    <w:rsid w:val="00DE24DB"/>
    <w:rsid w:val="00DE259B"/>
    <w:rsid w:val="00DE2702"/>
    <w:rsid w:val="00DE281A"/>
    <w:rsid w:val="00DE28BC"/>
    <w:rsid w:val="00DE2E47"/>
    <w:rsid w:val="00DE4586"/>
    <w:rsid w:val="00DE4F8A"/>
    <w:rsid w:val="00DE56AB"/>
    <w:rsid w:val="00DE571A"/>
    <w:rsid w:val="00DE5911"/>
    <w:rsid w:val="00DE67A8"/>
    <w:rsid w:val="00DE6895"/>
    <w:rsid w:val="00DE6B71"/>
    <w:rsid w:val="00DE6B90"/>
    <w:rsid w:val="00DE6C30"/>
    <w:rsid w:val="00DE6E2D"/>
    <w:rsid w:val="00DE734C"/>
    <w:rsid w:val="00DE799E"/>
    <w:rsid w:val="00DF0DA9"/>
    <w:rsid w:val="00DF14DC"/>
    <w:rsid w:val="00DF39B0"/>
    <w:rsid w:val="00DF3A6E"/>
    <w:rsid w:val="00DF3ABB"/>
    <w:rsid w:val="00DF3F51"/>
    <w:rsid w:val="00DF5CDB"/>
    <w:rsid w:val="00DF5CF4"/>
    <w:rsid w:val="00DF6BFA"/>
    <w:rsid w:val="00DF7404"/>
    <w:rsid w:val="00DF7A41"/>
    <w:rsid w:val="00DF7DA2"/>
    <w:rsid w:val="00E00A38"/>
    <w:rsid w:val="00E00B9B"/>
    <w:rsid w:val="00E00CEA"/>
    <w:rsid w:val="00E029F7"/>
    <w:rsid w:val="00E02B67"/>
    <w:rsid w:val="00E037AB"/>
    <w:rsid w:val="00E03C4B"/>
    <w:rsid w:val="00E04136"/>
    <w:rsid w:val="00E04326"/>
    <w:rsid w:val="00E04502"/>
    <w:rsid w:val="00E04667"/>
    <w:rsid w:val="00E04C6A"/>
    <w:rsid w:val="00E053AA"/>
    <w:rsid w:val="00E0550B"/>
    <w:rsid w:val="00E05652"/>
    <w:rsid w:val="00E0756A"/>
    <w:rsid w:val="00E10393"/>
    <w:rsid w:val="00E105F5"/>
    <w:rsid w:val="00E10A1B"/>
    <w:rsid w:val="00E10F6D"/>
    <w:rsid w:val="00E11045"/>
    <w:rsid w:val="00E11B7C"/>
    <w:rsid w:val="00E1339F"/>
    <w:rsid w:val="00E1349B"/>
    <w:rsid w:val="00E13B93"/>
    <w:rsid w:val="00E14B2C"/>
    <w:rsid w:val="00E1545C"/>
    <w:rsid w:val="00E15551"/>
    <w:rsid w:val="00E15927"/>
    <w:rsid w:val="00E1601B"/>
    <w:rsid w:val="00E16F17"/>
    <w:rsid w:val="00E17446"/>
    <w:rsid w:val="00E2174D"/>
    <w:rsid w:val="00E21E7A"/>
    <w:rsid w:val="00E22482"/>
    <w:rsid w:val="00E2276D"/>
    <w:rsid w:val="00E230CB"/>
    <w:rsid w:val="00E2545A"/>
    <w:rsid w:val="00E26C6E"/>
    <w:rsid w:val="00E26FFA"/>
    <w:rsid w:val="00E27245"/>
    <w:rsid w:val="00E27455"/>
    <w:rsid w:val="00E30B21"/>
    <w:rsid w:val="00E30D06"/>
    <w:rsid w:val="00E316DC"/>
    <w:rsid w:val="00E31BFD"/>
    <w:rsid w:val="00E31C60"/>
    <w:rsid w:val="00E322E6"/>
    <w:rsid w:val="00E33E13"/>
    <w:rsid w:val="00E354C4"/>
    <w:rsid w:val="00E357CF"/>
    <w:rsid w:val="00E36052"/>
    <w:rsid w:val="00E36426"/>
    <w:rsid w:val="00E364E5"/>
    <w:rsid w:val="00E36986"/>
    <w:rsid w:val="00E36C42"/>
    <w:rsid w:val="00E36FEB"/>
    <w:rsid w:val="00E377A4"/>
    <w:rsid w:val="00E37975"/>
    <w:rsid w:val="00E40EE0"/>
    <w:rsid w:val="00E41F82"/>
    <w:rsid w:val="00E42B5F"/>
    <w:rsid w:val="00E43079"/>
    <w:rsid w:val="00E44086"/>
    <w:rsid w:val="00E4416F"/>
    <w:rsid w:val="00E44304"/>
    <w:rsid w:val="00E4529A"/>
    <w:rsid w:val="00E4555E"/>
    <w:rsid w:val="00E45CE5"/>
    <w:rsid w:val="00E46D17"/>
    <w:rsid w:val="00E46F8C"/>
    <w:rsid w:val="00E479A6"/>
    <w:rsid w:val="00E50DE2"/>
    <w:rsid w:val="00E5274B"/>
    <w:rsid w:val="00E529B1"/>
    <w:rsid w:val="00E5340A"/>
    <w:rsid w:val="00E534FD"/>
    <w:rsid w:val="00E536CC"/>
    <w:rsid w:val="00E53AAC"/>
    <w:rsid w:val="00E546A7"/>
    <w:rsid w:val="00E549A2"/>
    <w:rsid w:val="00E54C1E"/>
    <w:rsid w:val="00E55BA4"/>
    <w:rsid w:val="00E560F8"/>
    <w:rsid w:val="00E566CE"/>
    <w:rsid w:val="00E56894"/>
    <w:rsid w:val="00E56C19"/>
    <w:rsid w:val="00E56E07"/>
    <w:rsid w:val="00E56E2C"/>
    <w:rsid w:val="00E5704D"/>
    <w:rsid w:val="00E573C8"/>
    <w:rsid w:val="00E57E6E"/>
    <w:rsid w:val="00E6024A"/>
    <w:rsid w:val="00E6055D"/>
    <w:rsid w:val="00E60C59"/>
    <w:rsid w:val="00E60FFA"/>
    <w:rsid w:val="00E61456"/>
    <w:rsid w:val="00E61B32"/>
    <w:rsid w:val="00E620C7"/>
    <w:rsid w:val="00E62556"/>
    <w:rsid w:val="00E62E24"/>
    <w:rsid w:val="00E6443A"/>
    <w:rsid w:val="00E6489B"/>
    <w:rsid w:val="00E64A2D"/>
    <w:rsid w:val="00E65526"/>
    <w:rsid w:val="00E65BD9"/>
    <w:rsid w:val="00E65C66"/>
    <w:rsid w:val="00E667BE"/>
    <w:rsid w:val="00E6717E"/>
    <w:rsid w:val="00E6721D"/>
    <w:rsid w:val="00E67831"/>
    <w:rsid w:val="00E67A31"/>
    <w:rsid w:val="00E67B23"/>
    <w:rsid w:val="00E67D56"/>
    <w:rsid w:val="00E70952"/>
    <w:rsid w:val="00E713BF"/>
    <w:rsid w:val="00E71F13"/>
    <w:rsid w:val="00E71F47"/>
    <w:rsid w:val="00E72A33"/>
    <w:rsid w:val="00E73098"/>
    <w:rsid w:val="00E74348"/>
    <w:rsid w:val="00E74509"/>
    <w:rsid w:val="00E76273"/>
    <w:rsid w:val="00E769EC"/>
    <w:rsid w:val="00E76A11"/>
    <w:rsid w:val="00E77E1C"/>
    <w:rsid w:val="00E8188D"/>
    <w:rsid w:val="00E81B98"/>
    <w:rsid w:val="00E81CEE"/>
    <w:rsid w:val="00E827B8"/>
    <w:rsid w:val="00E827FF"/>
    <w:rsid w:val="00E82FDE"/>
    <w:rsid w:val="00E83036"/>
    <w:rsid w:val="00E83217"/>
    <w:rsid w:val="00E833DD"/>
    <w:rsid w:val="00E833F1"/>
    <w:rsid w:val="00E8384D"/>
    <w:rsid w:val="00E839AE"/>
    <w:rsid w:val="00E83C6E"/>
    <w:rsid w:val="00E84413"/>
    <w:rsid w:val="00E8474F"/>
    <w:rsid w:val="00E850C6"/>
    <w:rsid w:val="00E855E3"/>
    <w:rsid w:val="00E86269"/>
    <w:rsid w:val="00E87AE6"/>
    <w:rsid w:val="00E87D1C"/>
    <w:rsid w:val="00E90259"/>
    <w:rsid w:val="00E905BC"/>
    <w:rsid w:val="00E927A8"/>
    <w:rsid w:val="00E92AC7"/>
    <w:rsid w:val="00E92C26"/>
    <w:rsid w:val="00E92C84"/>
    <w:rsid w:val="00E92E38"/>
    <w:rsid w:val="00E933AA"/>
    <w:rsid w:val="00E93A09"/>
    <w:rsid w:val="00E94EBE"/>
    <w:rsid w:val="00E952CB"/>
    <w:rsid w:val="00E958EE"/>
    <w:rsid w:val="00E95B70"/>
    <w:rsid w:val="00E95C6A"/>
    <w:rsid w:val="00E960E1"/>
    <w:rsid w:val="00E9657A"/>
    <w:rsid w:val="00E96768"/>
    <w:rsid w:val="00E96A2E"/>
    <w:rsid w:val="00E9732D"/>
    <w:rsid w:val="00E974B0"/>
    <w:rsid w:val="00EA0B48"/>
    <w:rsid w:val="00EA1607"/>
    <w:rsid w:val="00EA26BE"/>
    <w:rsid w:val="00EA2AAE"/>
    <w:rsid w:val="00EA2BF5"/>
    <w:rsid w:val="00EA30D5"/>
    <w:rsid w:val="00EA36A9"/>
    <w:rsid w:val="00EA3744"/>
    <w:rsid w:val="00EA3A5C"/>
    <w:rsid w:val="00EA3D5B"/>
    <w:rsid w:val="00EA4275"/>
    <w:rsid w:val="00EA47AC"/>
    <w:rsid w:val="00EA5A2C"/>
    <w:rsid w:val="00EA6320"/>
    <w:rsid w:val="00EA6658"/>
    <w:rsid w:val="00EA6864"/>
    <w:rsid w:val="00EA73A6"/>
    <w:rsid w:val="00EA74D0"/>
    <w:rsid w:val="00EB01E3"/>
    <w:rsid w:val="00EB06D1"/>
    <w:rsid w:val="00EB0EC4"/>
    <w:rsid w:val="00EB1A07"/>
    <w:rsid w:val="00EB2E00"/>
    <w:rsid w:val="00EB3106"/>
    <w:rsid w:val="00EB3787"/>
    <w:rsid w:val="00EB3D00"/>
    <w:rsid w:val="00EB445E"/>
    <w:rsid w:val="00EB45A2"/>
    <w:rsid w:val="00EB4A09"/>
    <w:rsid w:val="00EB5708"/>
    <w:rsid w:val="00EB6236"/>
    <w:rsid w:val="00EB6B93"/>
    <w:rsid w:val="00EC003A"/>
    <w:rsid w:val="00EC056D"/>
    <w:rsid w:val="00EC1407"/>
    <w:rsid w:val="00EC15F7"/>
    <w:rsid w:val="00EC1D9D"/>
    <w:rsid w:val="00EC2C97"/>
    <w:rsid w:val="00EC2D04"/>
    <w:rsid w:val="00EC38CF"/>
    <w:rsid w:val="00EC4C83"/>
    <w:rsid w:val="00EC58F0"/>
    <w:rsid w:val="00EC5F72"/>
    <w:rsid w:val="00EC64E4"/>
    <w:rsid w:val="00EC766E"/>
    <w:rsid w:val="00EC769A"/>
    <w:rsid w:val="00EC76F4"/>
    <w:rsid w:val="00EC7D9B"/>
    <w:rsid w:val="00ED03FA"/>
    <w:rsid w:val="00ED137F"/>
    <w:rsid w:val="00ED1585"/>
    <w:rsid w:val="00ED25FC"/>
    <w:rsid w:val="00ED2CC0"/>
    <w:rsid w:val="00ED374E"/>
    <w:rsid w:val="00ED3844"/>
    <w:rsid w:val="00ED3C02"/>
    <w:rsid w:val="00ED46FA"/>
    <w:rsid w:val="00ED471A"/>
    <w:rsid w:val="00ED47F2"/>
    <w:rsid w:val="00ED4F4D"/>
    <w:rsid w:val="00ED66C3"/>
    <w:rsid w:val="00ED6B3E"/>
    <w:rsid w:val="00ED7DE1"/>
    <w:rsid w:val="00ED7E0E"/>
    <w:rsid w:val="00EE01ED"/>
    <w:rsid w:val="00EE0530"/>
    <w:rsid w:val="00EE0CFC"/>
    <w:rsid w:val="00EE1673"/>
    <w:rsid w:val="00EE20FD"/>
    <w:rsid w:val="00EE2561"/>
    <w:rsid w:val="00EE28DE"/>
    <w:rsid w:val="00EE3058"/>
    <w:rsid w:val="00EE3405"/>
    <w:rsid w:val="00EE3E58"/>
    <w:rsid w:val="00EE419D"/>
    <w:rsid w:val="00EE442D"/>
    <w:rsid w:val="00EE46A4"/>
    <w:rsid w:val="00EE47B3"/>
    <w:rsid w:val="00EE5112"/>
    <w:rsid w:val="00EE5825"/>
    <w:rsid w:val="00EE6282"/>
    <w:rsid w:val="00EE730E"/>
    <w:rsid w:val="00EE7FF2"/>
    <w:rsid w:val="00EF0AC9"/>
    <w:rsid w:val="00EF169D"/>
    <w:rsid w:val="00EF1CB9"/>
    <w:rsid w:val="00EF211D"/>
    <w:rsid w:val="00EF21C2"/>
    <w:rsid w:val="00EF2902"/>
    <w:rsid w:val="00EF2998"/>
    <w:rsid w:val="00EF3471"/>
    <w:rsid w:val="00EF35D7"/>
    <w:rsid w:val="00EF41D9"/>
    <w:rsid w:val="00EF4ADE"/>
    <w:rsid w:val="00EF4D4B"/>
    <w:rsid w:val="00EF5242"/>
    <w:rsid w:val="00EF566C"/>
    <w:rsid w:val="00EF5796"/>
    <w:rsid w:val="00EF59DD"/>
    <w:rsid w:val="00EF5B61"/>
    <w:rsid w:val="00EF62EE"/>
    <w:rsid w:val="00EF68C3"/>
    <w:rsid w:val="00F00155"/>
    <w:rsid w:val="00F01121"/>
    <w:rsid w:val="00F01525"/>
    <w:rsid w:val="00F015C2"/>
    <w:rsid w:val="00F028B0"/>
    <w:rsid w:val="00F0496C"/>
    <w:rsid w:val="00F051FB"/>
    <w:rsid w:val="00F05561"/>
    <w:rsid w:val="00F05614"/>
    <w:rsid w:val="00F05FF8"/>
    <w:rsid w:val="00F066CD"/>
    <w:rsid w:val="00F06F9E"/>
    <w:rsid w:val="00F0752C"/>
    <w:rsid w:val="00F07725"/>
    <w:rsid w:val="00F102EC"/>
    <w:rsid w:val="00F1058B"/>
    <w:rsid w:val="00F10A1B"/>
    <w:rsid w:val="00F1173F"/>
    <w:rsid w:val="00F1191C"/>
    <w:rsid w:val="00F12575"/>
    <w:rsid w:val="00F12928"/>
    <w:rsid w:val="00F1336D"/>
    <w:rsid w:val="00F138B0"/>
    <w:rsid w:val="00F1464B"/>
    <w:rsid w:val="00F15219"/>
    <w:rsid w:val="00F15B07"/>
    <w:rsid w:val="00F16774"/>
    <w:rsid w:val="00F16BA8"/>
    <w:rsid w:val="00F179A9"/>
    <w:rsid w:val="00F20EF8"/>
    <w:rsid w:val="00F21319"/>
    <w:rsid w:val="00F21529"/>
    <w:rsid w:val="00F216A7"/>
    <w:rsid w:val="00F2272A"/>
    <w:rsid w:val="00F22D45"/>
    <w:rsid w:val="00F2387B"/>
    <w:rsid w:val="00F247EE"/>
    <w:rsid w:val="00F24E4C"/>
    <w:rsid w:val="00F251D9"/>
    <w:rsid w:val="00F25351"/>
    <w:rsid w:val="00F25D4D"/>
    <w:rsid w:val="00F275F9"/>
    <w:rsid w:val="00F302C5"/>
    <w:rsid w:val="00F30F04"/>
    <w:rsid w:val="00F30F62"/>
    <w:rsid w:val="00F31353"/>
    <w:rsid w:val="00F31876"/>
    <w:rsid w:val="00F327E4"/>
    <w:rsid w:val="00F33A71"/>
    <w:rsid w:val="00F34B99"/>
    <w:rsid w:val="00F353B6"/>
    <w:rsid w:val="00F35E9E"/>
    <w:rsid w:val="00F35F26"/>
    <w:rsid w:val="00F37CD5"/>
    <w:rsid w:val="00F40C25"/>
    <w:rsid w:val="00F41865"/>
    <w:rsid w:val="00F41A9E"/>
    <w:rsid w:val="00F4279C"/>
    <w:rsid w:val="00F42B9E"/>
    <w:rsid w:val="00F4368C"/>
    <w:rsid w:val="00F4391A"/>
    <w:rsid w:val="00F4399B"/>
    <w:rsid w:val="00F43D84"/>
    <w:rsid w:val="00F44D66"/>
    <w:rsid w:val="00F460DE"/>
    <w:rsid w:val="00F467D5"/>
    <w:rsid w:val="00F46974"/>
    <w:rsid w:val="00F46C88"/>
    <w:rsid w:val="00F46D1B"/>
    <w:rsid w:val="00F47783"/>
    <w:rsid w:val="00F478CB"/>
    <w:rsid w:val="00F47DDB"/>
    <w:rsid w:val="00F47EAF"/>
    <w:rsid w:val="00F507F0"/>
    <w:rsid w:val="00F50B08"/>
    <w:rsid w:val="00F51903"/>
    <w:rsid w:val="00F524E9"/>
    <w:rsid w:val="00F530BE"/>
    <w:rsid w:val="00F5369E"/>
    <w:rsid w:val="00F53EE0"/>
    <w:rsid w:val="00F56A7C"/>
    <w:rsid w:val="00F570DC"/>
    <w:rsid w:val="00F573F3"/>
    <w:rsid w:val="00F57712"/>
    <w:rsid w:val="00F60933"/>
    <w:rsid w:val="00F614DD"/>
    <w:rsid w:val="00F61890"/>
    <w:rsid w:val="00F61A07"/>
    <w:rsid w:val="00F62556"/>
    <w:rsid w:val="00F62BB4"/>
    <w:rsid w:val="00F62DD1"/>
    <w:rsid w:val="00F62F68"/>
    <w:rsid w:val="00F63EFC"/>
    <w:rsid w:val="00F640AC"/>
    <w:rsid w:val="00F64479"/>
    <w:rsid w:val="00F66DBA"/>
    <w:rsid w:val="00F7049E"/>
    <w:rsid w:val="00F70FCA"/>
    <w:rsid w:val="00F7211F"/>
    <w:rsid w:val="00F72477"/>
    <w:rsid w:val="00F72679"/>
    <w:rsid w:val="00F72A67"/>
    <w:rsid w:val="00F72C13"/>
    <w:rsid w:val="00F72E2D"/>
    <w:rsid w:val="00F7382F"/>
    <w:rsid w:val="00F76119"/>
    <w:rsid w:val="00F76212"/>
    <w:rsid w:val="00F763F6"/>
    <w:rsid w:val="00F76D71"/>
    <w:rsid w:val="00F7784C"/>
    <w:rsid w:val="00F77ADF"/>
    <w:rsid w:val="00F80384"/>
    <w:rsid w:val="00F80389"/>
    <w:rsid w:val="00F80C02"/>
    <w:rsid w:val="00F83257"/>
    <w:rsid w:val="00F84252"/>
    <w:rsid w:val="00F855DF"/>
    <w:rsid w:val="00F8581E"/>
    <w:rsid w:val="00F85F68"/>
    <w:rsid w:val="00F860CF"/>
    <w:rsid w:val="00F866CC"/>
    <w:rsid w:val="00F87D50"/>
    <w:rsid w:val="00F90F1D"/>
    <w:rsid w:val="00F9142E"/>
    <w:rsid w:val="00F91575"/>
    <w:rsid w:val="00F916F4"/>
    <w:rsid w:val="00F91A9E"/>
    <w:rsid w:val="00F91EC4"/>
    <w:rsid w:val="00F9320F"/>
    <w:rsid w:val="00F94566"/>
    <w:rsid w:val="00F94638"/>
    <w:rsid w:val="00F94F5B"/>
    <w:rsid w:val="00F96FFE"/>
    <w:rsid w:val="00F97C61"/>
    <w:rsid w:val="00F97DB0"/>
    <w:rsid w:val="00FA0FFC"/>
    <w:rsid w:val="00FA231B"/>
    <w:rsid w:val="00FA26D5"/>
    <w:rsid w:val="00FA2A2E"/>
    <w:rsid w:val="00FA2A52"/>
    <w:rsid w:val="00FA2E5D"/>
    <w:rsid w:val="00FA32CF"/>
    <w:rsid w:val="00FA3E8F"/>
    <w:rsid w:val="00FA5489"/>
    <w:rsid w:val="00FA5A56"/>
    <w:rsid w:val="00FA5A68"/>
    <w:rsid w:val="00FA64D0"/>
    <w:rsid w:val="00FB16DD"/>
    <w:rsid w:val="00FB1C93"/>
    <w:rsid w:val="00FB1FA4"/>
    <w:rsid w:val="00FB2672"/>
    <w:rsid w:val="00FB2BF1"/>
    <w:rsid w:val="00FB378F"/>
    <w:rsid w:val="00FB46E0"/>
    <w:rsid w:val="00FB49DF"/>
    <w:rsid w:val="00FB5410"/>
    <w:rsid w:val="00FB5FB6"/>
    <w:rsid w:val="00FB630D"/>
    <w:rsid w:val="00FB67D8"/>
    <w:rsid w:val="00FB6C1A"/>
    <w:rsid w:val="00FB7460"/>
    <w:rsid w:val="00FC167A"/>
    <w:rsid w:val="00FC1895"/>
    <w:rsid w:val="00FC1FD2"/>
    <w:rsid w:val="00FC216E"/>
    <w:rsid w:val="00FC2951"/>
    <w:rsid w:val="00FC2EBC"/>
    <w:rsid w:val="00FC315D"/>
    <w:rsid w:val="00FC320C"/>
    <w:rsid w:val="00FC485A"/>
    <w:rsid w:val="00FC4AB3"/>
    <w:rsid w:val="00FC5104"/>
    <w:rsid w:val="00FC627C"/>
    <w:rsid w:val="00FC63C8"/>
    <w:rsid w:val="00FC6669"/>
    <w:rsid w:val="00FC6920"/>
    <w:rsid w:val="00FC6C29"/>
    <w:rsid w:val="00FC6D66"/>
    <w:rsid w:val="00FC6F7B"/>
    <w:rsid w:val="00FD0066"/>
    <w:rsid w:val="00FD0A7C"/>
    <w:rsid w:val="00FD0F7F"/>
    <w:rsid w:val="00FD13DA"/>
    <w:rsid w:val="00FD1704"/>
    <w:rsid w:val="00FD211A"/>
    <w:rsid w:val="00FD285D"/>
    <w:rsid w:val="00FD2C33"/>
    <w:rsid w:val="00FD3073"/>
    <w:rsid w:val="00FD3254"/>
    <w:rsid w:val="00FD3870"/>
    <w:rsid w:val="00FD45EC"/>
    <w:rsid w:val="00FD5134"/>
    <w:rsid w:val="00FD5CC5"/>
    <w:rsid w:val="00FD7938"/>
    <w:rsid w:val="00FD7B36"/>
    <w:rsid w:val="00FD7E63"/>
    <w:rsid w:val="00FE00AC"/>
    <w:rsid w:val="00FE0437"/>
    <w:rsid w:val="00FE08C9"/>
    <w:rsid w:val="00FE0B20"/>
    <w:rsid w:val="00FE300D"/>
    <w:rsid w:val="00FE3A16"/>
    <w:rsid w:val="00FE3CFF"/>
    <w:rsid w:val="00FE4623"/>
    <w:rsid w:val="00FF037D"/>
    <w:rsid w:val="00FF039A"/>
    <w:rsid w:val="00FF08F6"/>
    <w:rsid w:val="00FF1302"/>
    <w:rsid w:val="00FF2507"/>
    <w:rsid w:val="00FF4886"/>
    <w:rsid w:val="00FF5AE2"/>
    <w:rsid w:val="00FF5F52"/>
    <w:rsid w:val="00FF69EE"/>
    <w:rsid w:val="010ECD55"/>
    <w:rsid w:val="01427FB6"/>
    <w:rsid w:val="02CADE11"/>
    <w:rsid w:val="043CFC07"/>
    <w:rsid w:val="04B84542"/>
    <w:rsid w:val="05467628"/>
    <w:rsid w:val="06D2AA54"/>
    <w:rsid w:val="0706D77A"/>
    <w:rsid w:val="0749535B"/>
    <w:rsid w:val="0A4E8689"/>
    <w:rsid w:val="0B115EFB"/>
    <w:rsid w:val="0C594642"/>
    <w:rsid w:val="0C98D976"/>
    <w:rsid w:val="0F1D25EE"/>
    <w:rsid w:val="0FFD1319"/>
    <w:rsid w:val="112C7480"/>
    <w:rsid w:val="11710925"/>
    <w:rsid w:val="12911078"/>
    <w:rsid w:val="13627BF3"/>
    <w:rsid w:val="145ACC05"/>
    <w:rsid w:val="157617AB"/>
    <w:rsid w:val="16094BEB"/>
    <w:rsid w:val="160EF56A"/>
    <w:rsid w:val="162D0F7F"/>
    <w:rsid w:val="17F4F027"/>
    <w:rsid w:val="18D82599"/>
    <w:rsid w:val="1A700E74"/>
    <w:rsid w:val="1F462562"/>
    <w:rsid w:val="20E9BCAB"/>
    <w:rsid w:val="2250D277"/>
    <w:rsid w:val="2628EF4B"/>
    <w:rsid w:val="27308355"/>
    <w:rsid w:val="2760D77E"/>
    <w:rsid w:val="2B3B32E4"/>
    <w:rsid w:val="2C41607D"/>
    <w:rsid w:val="2CEE4A4D"/>
    <w:rsid w:val="2D3865E9"/>
    <w:rsid w:val="2D4D3E99"/>
    <w:rsid w:val="2EF914EC"/>
    <w:rsid w:val="3073E8B9"/>
    <w:rsid w:val="31162193"/>
    <w:rsid w:val="320C1A43"/>
    <w:rsid w:val="320C5DFA"/>
    <w:rsid w:val="331D7874"/>
    <w:rsid w:val="36705706"/>
    <w:rsid w:val="377206E1"/>
    <w:rsid w:val="38EAADAE"/>
    <w:rsid w:val="3C7F68BF"/>
    <w:rsid w:val="3E54A1B5"/>
    <w:rsid w:val="3FBFC645"/>
    <w:rsid w:val="409EC4FF"/>
    <w:rsid w:val="40C2977B"/>
    <w:rsid w:val="41F46445"/>
    <w:rsid w:val="41FDAA2A"/>
    <w:rsid w:val="42EDB906"/>
    <w:rsid w:val="43DE42DB"/>
    <w:rsid w:val="4528E1C7"/>
    <w:rsid w:val="47235042"/>
    <w:rsid w:val="4CEA51D0"/>
    <w:rsid w:val="4D6E9FBE"/>
    <w:rsid w:val="4D905556"/>
    <w:rsid w:val="4F9C876B"/>
    <w:rsid w:val="507802DB"/>
    <w:rsid w:val="531F3830"/>
    <w:rsid w:val="5396F602"/>
    <w:rsid w:val="546C746B"/>
    <w:rsid w:val="55613B56"/>
    <w:rsid w:val="5653CAEC"/>
    <w:rsid w:val="56D6F397"/>
    <w:rsid w:val="57A1E8CB"/>
    <w:rsid w:val="58A4C9FD"/>
    <w:rsid w:val="59C84CD6"/>
    <w:rsid w:val="5A8AFC4A"/>
    <w:rsid w:val="5B3F04E4"/>
    <w:rsid w:val="5C63DBC1"/>
    <w:rsid w:val="5EAD23D5"/>
    <w:rsid w:val="5F366802"/>
    <w:rsid w:val="5FCC05BE"/>
    <w:rsid w:val="61239348"/>
    <w:rsid w:val="61B147CF"/>
    <w:rsid w:val="62D75BAA"/>
    <w:rsid w:val="631A4068"/>
    <w:rsid w:val="63971B99"/>
    <w:rsid w:val="650855CA"/>
    <w:rsid w:val="65F236EB"/>
    <w:rsid w:val="660CA782"/>
    <w:rsid w:val="66251019"/>
    <w:rsid w:val="66295ECA"/>
    <w:rsid w:val="687FD2BC"/>
    <w:rsid w:val="6948CE87"/>
    <w:rsid w:val="6972CCC5"/>
    <w:rsid w:val="69F06344"/>
    <w:rsid w:val="6A9B94A7"/>
    <w:rsid w:val="6DB8BA5D"/>
    <w:rsid w:val="6EE39E75"/>
    <w:rsid w:val="6F539953"/>
    <w:rsid w:val="702BBADC"/>
    <w:rsid w:val="716C4ACB"/>
    <w:rsid w:val="7236F532"/>
    <w:rsid w:val="72CDA339"/>
    <w:rsid w:val="7583E9ED"/>
    <w:rsid w:val="765066A6"/>
    <w:rsid w:val="76D274B8"/>
    <w:rsid w:val="77A7A5E7"/>
    <w:rsid w:val="7870AFDC"/>
    <w:rsid w:val="78729DA1"/>
    <w:rsid w:val="788911D7"/>
    <w:rsid w:val="78B09837"/>
    <w:rsid w:val="78D7ACE3"/>
    <w:rsid w:val="7A25303B"/>
    <w:rsid w:val="7AE161E4"/>
    <w:rsid w:val="7BB96A37"/>
    <w:rsid w:val="7D0334B7"/>
    <w:rsid w:val="7EA512D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712711"/>
  <w15:docId w15:val="{C335DD5F-5D3D-4206-A3D8-3F2664B5A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48"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4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48"/>
    <w:qFormat/>
    <w:rsid w:val="009455AE"/>
    <w:pPr>
      <w:spacing w:after="0" w:line="240" w:lineRule="auto"/>
    </w:pPr>
    <w:rPr>
      <w:rFonts w:ascii="Times New Roman" w:eastAsia="MS Mincho" w:hAnsi="Times New Roman" w:cs="Times New Roman"/>
    </w:rPr>
  </w:style>
  <w:style w:type="paragraph" w:styleId="Heading1">
    <w:name w:val="heading 1"/>
    <w:aliases w:val="H2,No numbers,PBC,h1,Article Heading,Framew.1,H1,Heading 1(2),Hoofdstukkop"/>
    <w:basedOn w:val="Normal"/>
    <w:next w:val="Heading2"/>
    <w:link w:val="Heading1Char"/>
    <w:uiPriority w:val="9"/>
    <w:qFormat/>
    <w:rsid w:val="009455AE"/>
    <w:pPr>
      <w:keepNext/>
      <w:keepLines/>
      <w:widowControl w:val="0"/>
      <w:numPr>
        <w:numId w:val="9"/>
      </w:numPr>
      <w:spacing w:before="360" w:after="180"/>
      <w:outlineLvl w:val="0"/>
    </w:pPr>
    <w:rPr>
      <w:b/>
      <w:bCs/>
      <w:sz w:val="26"/>
      <w:szCs w:val="30"/>
    </w:rPr>
  </w:style>
  <w:style w:type="paragraph" w:styleId="Heading2">
    <w:name w:val="heading 2"/>
    <w:aliases w:val="2,2PBC,h2,sub-sect,21,PA Major Section,Paragraafkop,Section Heading,h21,sub-sect1"/>
    <w:basedOn w:val="Normal"/>
    <w:next w:val="wText1"/>
    <w:link w:val="Heading2Char"/>
    <w:qFormat/>
    <w:rsid w:val="009455AE"/>
    <w:pPr>
      <w:numPr>
        <w:ilvl w:val="1"/>
        <w:numId w:val="15"/>
      </w:numPr>
      <w:spacing w:after="180"/>
      <w:jc w:val="both"/>
      <w:outlineLvl w:val="1"/>
    </w:pPr>
  </w:style>
  <w:style w:type="paragraph" w:styleId="Heading3">
    <w:name w:val="heading 3"/>
    <w:aliases w:val="h3,3,H3,Lev 3,Subparagraafkop"/>
    <w:basedOn w:val="Normal"/>
    <w:link w:val="Heading3Char"/>
    <w:uiPriority w:val="9"/>
    <w:qFormat/>
    <w:rsid w:val="009455AE"/>
    <w:pPr>
      <w:numPr>
        <w:ilvl w:val="2"/>
        <w:numId w:val="15"/>
      </w:numPr>
      <w:spacing w:after="180"/>
      <w:jc w:val="both"/>
      <w:outlineLvl w:val="2"/>
    </w:pPr>
  </w:style>
  <w:style w:type="paragraph" w:styleId="Heading4">
    <w:name w:val="heading 4"/>
    <w:aliases w:val="h4,smlouva"/>
    <w:basedOn w:val="Normal"/>
    <w:link w:val="Heading4Char"/>
    <w:qFormat/>
    <w:rsid w:val="009455AE"/>
    <w:pPr>
      <w:numPr>
        <w:ilvl w:val="3"/>
        <w:numId w:val="15"/>
      </w:numPr>
      <w:spacing w:after="180"/>
      <w:jc w:val="both"/>
      <w:outlineLvl w:val="3"/>
    </w:pPr>
  </w:style>
  <w:style w:type="paragraph" w:styleId="Heading5">
    <w:name w:val="heading 5"/>
    <w:aliases w:val="Heading 5 Salans Sub Heading"/>
    <w:basedOn w:val="Normal"/>
    <w:link w:val="Heading5Char"/>
    <w:qFormat/>
    <w:rsid w:val="009455AE"/>
    <w:pPr>
      <w:numPr>
        <w:ilvl w:val="4"/>
        <w:numId w:val="15"/>
      </w:numPr>
      <w:spacing w:after="180"/>
      <w:jc w:val="both"/>
      <w:outlineLvl w:val="4"/>
    </w:pPr>
  </w:style>
  <w:style w:type="paragraph" w:styleId="Heading6">
    <w:name w:val="heading 6"/>
    <w:aliases w:val="(I),Bullet (Single Lines),H6,I,Legal Level 1.,Square Bullet list,6,Lev 6"/>
    <w:basedOn w:val="Normal"/>
    <w:link w:val="Heading6Char"/>
    <w:qFormat/>
    <w:rsid w:val="009455AE"/>
    <w:pPr>
      <w:numPr>
        <w:ilvl w:val="5"/>
        <w:numId w:val="15"/>
      </w:numPr>
      <w:spacing w:after="180"/>
      <w:jc w:val="both"/>
      <w:outlineLvl w:val="5"/>
    </w:pPr>
  </w:style>
  <w:style w:type="paragraph" w:styleId="Heading7">
    <w:name w:val="heading 7"/>
    <w:aliases w:val="H7,Indented hyphen,Legal Level 1.1."/>
    <w:basedOn w:val="Normal"/>
    <w:link w:val="Heading7Char"/>
    <w:qFormat/>
    <w:rsid w:val="009455AE"/>
    <w:pPr>
      <w:numPr>
        <w:ilvl w:val="6"/>
        <w:numId w:val="15"/>
      </w:numPr>
      <w:spacing w:after="180"/>
      <w:jc w:val="both"/>
      <w:outlineLvl w:val="6"/>
    </w:pPr>
  </w:style>
  <w:style w:type="paragraph" w:styleId="Heading8">
    <w:name w:val="heading 8"/>
    <w:aliases w:val="Bullet 1,H8,Legal Level 1.1.1."/>
    <w:basedOn w:val="Normal"/>
    <w:link w:val="Heading8Char"/>
    <w:qFormat/>
    <w:rsid w:val="009455AE"/>
    <w:pPr>
      <w:numPr>
        <w:ilvl w:val="7"/>
        <w:numId w:val="15"/>
      </w:numPr>
      <w:spacing w:after="180"/>
      <w:jc w:val="both"/>
      <w:outlineLvl w:val="7"/>
    </w:pPr>
    <w:rPr>
      <w:color w:val="000000" w:themeColor="text1"/>
    </w:rPr>
  </w:style>
  <w:style w:type="paragraph" w:styleId="Heading9">
    <w:name w:val="heading 9"/>
    <w:basedOn w:val="Normal"/>
    <w:next w:val="wText"/>
    <w:link w:val="Heading9Char"/>
    <w:qFormat/>
    <w:rsid w:val="009455AE"/>
    <w:pPr>
      <w:numPr>
        <w:ilvl w:val="8"/>
        <w:numId w:val="15"/>
      </w:numPr>
      <w:spacing w:after="180"/>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2 Char,No numbers Char,PBC Char,h1 Char,Article Heading Char,Framew.1 Char,H1 Char,Heading 1(2) Char,Hoofdstukkop Char"/>
    <w:basedOn w:val="DefaultParagraphFont"/>
    <w:link w:val="Heading1"/>
    <w:uiPriority w:val="9"/>
    <w:rsid w:val="009455AE"/>
    <w:rPr>
      <w:rFonts w:ascii="Times New Roman" w:eastAsia="MS Mincho" w:hAnsi="Times New Roman" w:cs="Times New Roman"/>
      <w:b/>
      <w:bCs/>
      <w:sz w:val="26"/>
      <w:szCs w:val="30"/>
    </w:rPr>
  </w:style>
  <w:style w:type="character" w:customStyle="1" w:styleId="Heading2Char">
    <w:name w:val="Heading 2 Char"/>
    <w:aliases w:val="2 Char,2PBC Char,h2 Char,sub-sect Char,21 Char,PA Major Section Char,Paragraafkop Char,Section Heading Char,h21 Char,sub-sect1 Char"/>
    <w:basedOn w:val="DefaultParagraphFont"/>
    <w:link w:val="Heading2"/>
    <w:rsid w:val="009455AE"/>
    <w:rPr>
      <w:rFonts w:ascii="Times New Roman" w:eastAsia="MS Mincho" w:hAnsi="Times New Roman" w:cs="Times New Roman"/>
    </w:rPr>
  </w:style>
  <w:style w:type="character" w:customStyle="1" w:styleId="Heading3Char">
    <w:name w:val="Heading 3 Char"/>
    <w:aliases w:val="h3 Char,3 Char,H3 Char,Lev 3 Char,Subparagraafkop Char"/>
    <w:basedOn w:val="DefaultParagraphFont"/>
    <w:link w:val="Heading3"/>
    <w:uiPriority w:val="9"/>
    <w:rsid w:val="009455AE"/>
    <w:rPr>
      <w:rFonts w:ascii="Times New Roman" w:eastAsia="MS Mincho" w:hAnsi="Times New Roman" w:cs="Times New Roman"/>
    </w:rPr>
  </w:style>
  <w:style w:type="character" w:customStyle="1" w:styleId="Heading4Char">
    <w:name w:val="Heading 4 Char"/>
    <w:aliases w:val="h4 Char,smlouva Char"/>
    <w:basedOn w:val="DefaultParagraphFont"/>
    <w:link w:val="Heading4"/>
    <w:rsid w:val="009455AE"/>
    <w:rPr>
      <w:rFonts w:ascii="Times New Roman" w:eastAsia="MS Mincho" w:hAnsi="Times New Roman" w:cs="Times New Roman"/>
    </w:rPr>
  </w:style>
  <w:style w:type="character" w:customStyle="1" w:styleId="Heading5Char">
    <w:name w:val="Heading 5 Char"/>
    <w:aliases w:val="Heading 5 Salans Sub Heading Char"/>
    <w:basedOn w:val="DefaultParagraphFont"/>
    <w:link w:val="Heading5"/>
    <w:rsid w:val="009455AE"/>
    <w:rPr>
      <w:rFonts w:ascii="Times New Roman" w:eastAsia="MS Mincho" w:hAnsi="Times New Roman" w:cs="Times New Roman"/>
    </w:rPr>
  </w:style>
  <w:style w:type="character" w:customStyle="1" w:styleId="Heading6Char">
    <w:name w:val="Heading 6 Char"/>
    <w:aliases w:val="(I) Char,Bullet (Single Lines) Char,H6 Char,I Char,Legal Level 1. Char,Square Bullet list Char,6 Char,Lev 6 Char"/>
    <w:basedOn w:val="DefaultParagraphFont"/>
    <w:link w:val="Heading6"/>
    <w:rsid w:val="009455AE"/>
    <w:rPr>
      <w:rFonts w:ascii="Times New Roman" w:eastAsia="MS Mincho" w:hAnsi="Times New Roman" w:cs="Times New Roman"/>
    </w:rPr>
  </w:style>
  <w:style w:type="character" w:customStyle="1" w:styleId="Heading7Char">
    <w:name w:val="Heading 7 Char"/>
    <w:aliases w:val="H7 Char,Indented hyphen Char,Legal Level 1.1. Char"/>
    <w:basedOn w:val="DefaultParagraphFont"/>
    <w:link w:val="Heading7"/>
    <w:rsid w:val="009455AE"/>
    <w:rPr>
      <w:rFonts w:ascii="Times New Roman" w:eastAsia="MS Mincho" w:hAnsi="Times New Roman" w:cs="Times New Roman"/>
    </w:rPr>
  </w:style>
  <w:style w:type="character" w:customStyle="1" w:styleId="Heading8Char">
    <w:name w:val="Heading 8 Char"/>
    <w:aliases w:val="Bullet 1 Char,H8 Char,Legal Level 1.1.1. Char"/>
    <w:basedOn w:val="DefaultParagraphFont"/>
    <w:link w:val="Heading8"/>
    <w:rsid w:val="009455AE"/>
    <w:rPr>
      <w:rFonts w:ascii="Times New Roman" w:eastAsia="MS Mincho" w:hAnsi="Times New Roman" w:cs="Times New Roman"/>
      <w:color w:val="000000" w:themeColor="text1"/>
    </w:rPr>
  </w:style>
  <w:style w:type="character" w:customStyle="1" w:styleId="Heading9Char">
    <w:name w:val="Heading 9 Char"/>
    <w:basedOn w:val="DefaultParagraphFont"/>
    <w:link w:val="Heading9"/>
    <w:rsid w:val="009455AE"/>
    <w:rPr>
      <w:rFonts w:ascii="Times New Roman" w:eastAsia="MS Mincho" w:hAnsi="Times New Roman" w:cs="Times New Roman"/>
    </w:rPr>
  </w:style>
  <w:style w:type="paragraph" w:styleId="NoSpacing">
    <w:name w:val="No Spacing"/>
    <w:link w:val="NoSpacingChar"/>
    <w:uiPriority w:val="49"/>
    <w:qFormat/>
    <w:rsid w:val="009455AE"/>
    <w:pPr>
      <w:spacing w:after="0" w:line="240" w:lineRule="auto"/>
    </w:pPr>
    <w:rPr>
      <w:rFonts w:eastAsia="Times New Roman"/>
      <w:lang w:val="en-US" w:eastAsia="ja-JP"/>
    </w:rPr>
  </w:style>
  <w:style w:type="paragraph" w:customStyle="1" w:styleId="wText">
    <w:name w:val="wText"/>
    <w:basedOn w:val="Normal"/>
    <w:link w:val="wTextChar"/>
    <w:uiPriority w:val="2"/>
    <w:qFormat/>
    <w:rsid w:val="009455AE"/>
    <w:pPr>
      <w:spacing w:after="180"/>
      <w:jc w:val="both"/>
    </w:pPr>
  </w:style>
  <w:style w:type="paragraph" w:customStyle="1" w:styleId="wText1">
    <w:name w:val="wText1"/>
    <w:basedOn w:val="Normal"/>
    <w:uiPriority w:val="1"/>
    <w:qFormat/>
    <w:rsid w:val="009455AE"/>
    <w:pPr>
      <w:spacing w:after="180"/>
      <w:ind w:left="720"/>
      <w:jc w:val="both"/>
    </w:pPr>
  </w:style>
  <w:style w:type="paragraph" w:customStyle="1" w:styleId="wText2">
    <w:name w:val="wText2"/>
    <w:basedOn w:val="Normal"/>
    <w:uiPriority w:val="1"/>
    <w:qFormat/>
    <w:rsid w:val="009455AE"/>
    <w:pPr>
      <w:spacing w:after="180"/>
      <w:ind w:left="1440"/>
      <w:jc w:val="both"/>
    </w:pPr>
  </w:style>
  <w:style w:type="paragraph" w:customStyle="1" w:styleId="Text2">
    <w:name w:val="Text 2"/>
    <w:basedOn w:val="Normal"/>
    <w:semiHidden/>
    <w:rsid w:val="009455AE"/>
    <w:pPr>
      <w:overflowPunct w:val="0"/>
      <w:autoSpaceDE w:val="0"/>
      <w:autoSpaceDN w:val="0"/>
      <w:adjustRightInd w:val="0"/>
      <w:spacing w:after="240"/>
      <w:ind w:left="709"/>
      <w:jc w:val="both"/>
      <w:textAlignment w:val="baseline"/>
    </w:pPr>
    <w:rPr>
      <w:rFonts w:eastAsia="Times New Roman"/>
      <w:szCs w:val="20"/>
      <w:lang w:val="fr-FR"/>
    </w:rPr>
  </w:style>
  <w:style w:type="paragraph" w:customStyle="1" w:styleId="wCenter">
    <w:name w:val="wCenter"/>
    <w:basedOn w:val="Normal"/>
    <w:uiPriority w:val="5"/>
    <w:qFormat/>
    <w:rsid w:val="009455AE"/>
    <w:pPr>
      <w:spacing w:after="180"/>
      <w:jc w:val="center"/>
    </w:pPr>
  </w:style>
  <w:style w:type="paragraph" w:customStyle="1" w:styleId="wCenterB">
    <w:name w:val="wCenterB"/>
    <w:basedOn w:val="Normal"/>
    <w:uiPriority w:val="6"/>
    <w:qFormat/>
    <w:rsid w:val="009455AE"/>
    <w:pPr>
      <w:spacing w:after="180"/>
      <w:jc w:val="center"/>
    </w:pPr>
    <w:rPr>
      <w:b/>
    </w:rPr>
  </w:style>
  <w:style w:type="paragraph" w:customStyle="1" w:styleId="wLeftB">
    <w:name w:val="wLeftB"/>
    <w:basedOn w:val="Normal"/>
    <w:uiPriority w:val="10"/>
    <w:qFormat/>
    <w:rsid w:val="009455AE"/>
    <w:pPr>
      <w:keepNext/>
      <w:spacing w:after="180"/>
    </w:pPr>
    <w:rPr>
      <w:b/>
    </w:rPr>
  </w:style>
  <w:style w:type="paragraph" w:customStyle="1" w:styleId="wLeftI">
    <w:name w:val="wLeftI"/>
    <w:basedOn w:val="Normal"/>
    <w:uiPriority w:val="10"/>
    <w:qFormat/>
    <w:rsid w:val="009455AE"/>
    <w:pPr>
      <w:spacing w:after="180"/>
    </w:pPr>
    <w:rPr>
      <w:i/>
    </w:rPr>
  </w:style>
  <w:style w:type="paragraph" w:styleId="Title">
    <w:name w:val="Title"/>
    <w:basedOn w:val="Normal"/>
    <w:next w:val="Normal"/>
    <w:link w:val="TitleChar"/>
    <w:uiPriority w:val="49"/>
    <w:qFormat/>
    <w:rsid w:val="009455AE"/>
    <w:pPr>
      <w:pBdr>
        <w:bottom w:val="single" w:sz="8" w:space="4" w:color="4472C4" w:themeColor="accent1"/>
      </w:pBdr>
      <w:spacing w:after="240"/>
      <w:contextualSpacing/>
      <w:jc w:val="center"/>
    </w:pPr>
    <w:rPr>
      <w:rFonts w:eastAsia="Times New Roman"/>
      <w:b/>
      <w:color w:val="000000" w:themeColor="text1"/>
      <w:spacing w:val="5"/>
      <w:kern w:val="28"/>
      <w:szCs w:val="52"/>
    </w:rPr>
  </w:style>
  <w:style w:type="character" w:customStyle="1" w:styleId="TitleChar">
    <w:name w:val="Title Char"/>
    <w:basedOn w:val="DefaultParagraphFont"/>
    <w:link w:val="Title"/>
    <w:uiPriority w:val="49"/>
    <w:rsid w:val="009455AE"/>
    <w:rPr>
      <w:rFonts w:ascii="Times New Roman" w:eastAsia="Times New Roman" w:hAnsi="Times New Roman" w:cs="Times New Roman"/>
      <w:b/>
      <w:color w:val="000000" w:themeColor="text1"/>
      <w:spacing w:val="5"/>
      <w:kern w:val="28"/>
      <w:szCs w:val="52"/>
    </w:rPr>
  </w:style>
  <w:style w:type="paragraph" w:styleId="Subtitle">
    <w:name w:val="Subtitle"/>
    <w:basedOn w:val="Normal"/>
    <w:next w:val="Normal"/>
    <w:link w:val="SubtitleChar"/>
    <w:uiPriority w:val="49"/>
    <w:qFormat/>
    <w:rsid w:val="009455AE"/>
    <w:pPr>
      <w:numPr>
        <w:ilvl w:val="1"/>
      </w:numPr>
      <w:spacing w:after="240"/>
      <w:jc w:val="center"/>
    </w:pPr>
    <w:rPr>
      <w:rFonts w:eastAsia="Times New Roman"/>
      <w:i/>
      <w:iCs/>
      <w:color w:val="000000" w:themeColor="text1"/>
      <w:spacing w:val="15"/>
      <w:szCs w:val="24"/>
    </w:rPr>
  </w:style>
  <w:style w:type="character" w:customStyle="1" w:styleId="SubtitleChar">
    <w:name w:val="Subtitle Char"/>
    <w:basedOn w:val="DefaultParagraphFont"/>
    <w:link w:val="Subtitle"/>
    <w:uiPriority w:val="49"/>
    <w:rsid w:val="009455AE"/>
    <w:rPr>
      <w:rFonts w:ascii="Times New Roman" w:eastAsia="Times New Roman" w:hAnsi="Times New Roman" w:cs="Times New Roman"/>
      <w:i/>
      <w:iCs/>
      <w:color w:val="000000" w:themeColor="text1"/>
      <w:spacing w:val="15"/>
      <w:szCs w:val="24"/>
    </w:rPr>
  </w:style>
  <w:style w:type="character" w:customStyle="1" w:styleId="NoSpacingChar">
    <w:name w:val="No Spacing Char"/>
    <w:basedOn w:val="DefaultParagraphFont"/>
    <w:link w:val="NoSpacing"/>
    <w:uiPriority w:val="49"/>
    <w:rsid w:val="009455AE"/>
    <w:rPr>
      <w:rFonts w:eastAsia="Times New Roman"/>
      <w:lang w:val="en-US" w:eastAsia="ja-JP"/>
    </w:rPr>
  </w:style>
  <w:style w:type="paragraph" w:styleId="BalloonText">
    <w:name w:val="Balloon Text"/>
    <w:basedOn w:val="Normal"/>
    <w:link w:val="BalloonTextChar"/>
    <w:uiPriority w:val="99"/>
    <w:semiHidden/>
    <w:unhideWhenUsed/>
    <w:rsid w:val="009455AE"/>
    <w:rPr>
      <w:rFonts w:ascii="Tahoma" w:hAnsi="Tahoma" w:cs="Tahoma"/>
      <w:sz w:val="16"/>
      <w:szCs w:val="16"/>
    </w:rPr>
  </w:style>
  <w:style w:type="character" w:customStyle="1" w:styleId="BalloonTextChar">
    <w:name w:val="Balloon Text Char"/>
    <w:basedOn w:val="DefaultParagraphFont"/>
    <w:link w:val="BalloonText"/>
    <w:uiPriority w:val="99"/>
    <w:semiHidden/>
    <w:rsid w:val="009455AE"/>
    <w:rPr>
      <w:rFonts w:ascii="Tahoma" w:eastAsia="MS Mincho" w:hAnsi="Tahoma" w:cs="Tahoma"/>
      <w:sz w:val="16"/>
      <w:szCs w:val="16"/>
    </w:rPr>
  </w:style>
  <w:style w:type="paragraph" w:styleId="Header">
    <w:name w:val="header"/>
    <w:basedOn w:val="Normal"/>
    <w:link w:val="HeaderChar"/>
    <w:uiPriority w:val="99"/>
    <w:rsid w:val="009455AE"/>
    <w:pPr>
      <w:jc w:val="both"/>
    </w:pPr>
    <w:rPr>
      <w:rFonts w:eastAsia="Times New Roman"/>
      <w:szCs w:val="20"/>
      <w:lang w:eastAsia="de-DE"/>
    </w:rPr>
  </w:style>
  <w:style w:type="character" w:customStyle="1" w:styleId="HeaderChar">
    <w:name w:val="Header Char"/>
    <w:basedOn w:val="DefaultParagraphFont"/>
    <w:link w:val="Header"/>
    <w:uiPriority w:val="99"/>
    <w:rsid w:val="009455AE"/>
    <w:rPr>
      <w:rFonts w:ascii="Times New Roman" w:eastAsia="Times New Roman" w:hAnsi="Times New Roman" w:cs="Times New Roman"/>
      <w:szCs w:val="20"/>
      <w:lang w:eastAsia="de-DE"/>
    </w:rPr>
  </w:style>
  <w:style w:type="paragraph" w:styleId="Footer">
    <w:name w:val="footer"/>
    <w:basedOn w:val="Normal"/>
    <w:link w:val="FooterChar"/>
    <w:uiPriority w:val="99"/>
    <w:rsid w:val="009455AE"/>
    <w:pPr>
      <w:tabs>
        <w:tab w:val="center" w:pos="4536"/>
        <w:tab w:val="right" w:pos="9072"/>
      </w:tabs>
      <w:jc w:val="center"/>
    </w:pPr>
    <w:rPr>
      <w:rFonts w:eastAsia="Times New Roman"/>
      <w:sz w:val="16"/>
      <w:szCs w:val="20"/>
      <w:lang w:eastAsia="de-DE"/>
    </w:rPr>
  </w:style>
  <w:style w:type="character" w:customStyle="1" w:styleId="FooterChar">
    <w:name w:val="Footer Char"/>
    <w:basedOn w:val="DefaultParagraphFont"/>
    <w:link w:val="Footer"/>
    <w:uiPriority w:val="99"/>
    <w:rsid w:val="009455AE"/>
    <w:rPr>
      <w:rFonts w:ascii="Times New Roman" w:eastAsia="Times New Roman" w:hAnsi="Times New Roman" w:cs="Times New Roman"/>
      <w:sz w:val="16"/>
      <w:szCs w:val="20"/>
      <w:lang w:eastAsia="de-DE"/>
    </w:rPr>
  </w:style>
  <w:style w:type="paragraph" w:customStyle="1" w:styleId="WCPageNumber">
    <w:name w:val="WCPageNumber"/>
    <w:link w:val="WCPageNumberChar"/>
    <w:uiPriority w:val="99"/>
    <w:rsid w:val="009455AE"/>
    <w:pPr>
      <w:spacing w:after="0" w:line="240" w:lineRule="auto"/>
    </w:pPr>
    <w:rPr>
      <w:rFonts w:ascii="Times New Roman" w:hAnsi="Times New Roman" w:cs="Times New Roman"/>
      <w:lang w:val="en-US"/>
    </w:rPr>
  </w:style>
  <w:style w:type="character" w:customStyle="1" w:styleId="WCPageNumberChar">
    <w:name w:val="WCPageNumber Char"/>
    <w:basedOn w:val="DefaultParagraphFont"/>
    <w:link w:val="WCPageNumber"/>
    <w:uiPriority w:val="99"/>
    <w:rsid w:val="009455AE"/>
    <w:rPr>
      <w:rFonts w:ascii="Times New Roman" w:hAnsi="Times New Roman" w:cs="Times New Roman"/>
      <w:lang w:val="en-US"/>
    </w:rPr>
  </w:style>
  <w:style w:type="paragraph" w:customStyle="1" w:styleId="wQuote1">
    <w:name w:val="wQuote1"/>
    <w:basedOn w:val="Normal"/>
    <w:uiPriority w:val="4"/>
    <w:qFormat/>
    <w:rsid w:val="009455AE"/>
    <w:pPr>
      <w:spacing w:after="180"/>
      <w:ind w:left="720"/>
      <w:jc w:val="both"/>
    </w:pPr>
    <w:rPr>
      <w:i/>
    </w:rPr>
  </w:style>
  <w:style w:type="paragraph" w:customStyle="1" w:styleId="wQuote2">
    <w:name w:val="wQuote2"/>
    <w:basedOn w:val="Normal"/>
    <w:uiPriority w:val="4"/>
    <w:qFormat/>
    <w:rsid w:val="009455AE"/>
    <w:pPr>
      <w:spacing w:after="180"/>
      <w:ind w:left="1440"/>
      <w:jc w:val="both"/>
    </w:pPr>
    <w:rPr>
      <w:i/>
    </w:rPr>
  </w:style>
  <w:style w:type="paragraph" w:customStyle="1" w:styleId="wQuote3">
    <w:name w:val="wQuote3"/>
    <w:basedOn w:val="Normal"/>
    <w:uiPriority w:val="4"/>
    <w:qFormat/>
    <w:rsid w:val="009455AE"/>
    <w:pPr>
      <w:spacing w:after="180"/>
      <w:ind w:left="2160"/>
      <w:jc w:val="both"/>
    </w:pPr>
    <w:rPr>
      <w:i/>
    </w:rPr>
  </w:style>
  <w:style w:type="paragraph" w:customStyle="1" w:styleId="wText3">
    <w:name w:val="wText3"/>
    <w:basedOn w:val="Normal"/>
    <w:uiPriority w:val="1"/>
    <w:qFormat/>
    <w:rsid w:val="009455AE"/>
    <w:pPr>
      <w:spacing w:after="180"/>
      <w:ind w:left="2160"/>
      <w:jc w:val="both"/>
    </w:pPr>
  </w:style>
  <w:style w:type="paragraph" w:customStyle="1" w:styleId="wBullet">
    <w:name w:val="wBullet"/>
    <w:basedOn w:val="Normal"/>
    <w:uiPriority w:val="8"/>
    <w:qFormat/>
    <w:rsid w:val="009455AE"/>
    <w:pPr>
      <w:numPr>
        <w:numId w:val="1"/>
      </w:numPr>
      <w:spacing w:after="180"/>
      <w:ind w:hanging="720"/>
      <w:jc w:val="both"/>
    </w:pPr>
  </w:style>
  <w:style w:type="paragraph" w:customStyle="1" w:styleId="wBullet1">
    <w:name w:val="wBullet1"/>
    <w:basedOn w:val="Normal"/>
    <w:uiPriority w:val="8"/>
    <w:qFormat/>
    <w:rsid w:val="009455AE"/>
    <w:pPr>
      <w:numPr>
        <w:numId w:val="2"/>
      </w:numPr>
      <w:spacing w:after="180"/>
      <w:ind w:left="1440" w:hanging="720"/>
      <w:jc w:val="both"/>
    </w:pPr>
  </w:style>
  <w:style w:type="paragraph" w:customStyle="1" w:styleId="wBullet2">
    <w:name w:val="wBullet2"/>
    <w:basedOn w:val="Normal"/>
    <w:uiPriority w:val="8"/>
    <w:qFormat/>
    <w:rsid w:val="009455AE"/>
    <w:pPr>
      <w:numPr>
        <w:numId w:val="3"/>
      </w:numPr>
      <w:spacing w:after="180"/>
      <w:ind w:left="2160" w:hanging="720"/>
      <w:jc w:val="both"/>
    </w:pPr>
  </w:style>
  <w:style w:type="paragraph" w:customStyle="1" w:styleId="wBullet3">
    <w:name w:val="wBullet3"/>
    <w:basedOn w:val="Normal"/>
    <w:uiPriority w:val="8"/>
    <w:qFormat/>
    <w:rsid w:val="009455AE"/>
    <w:pPr>
      <w:numPr>
        <w:numId w:val="4"/>
      </w:numPr>
      <w:spacing w:after="180"/>
      <w:ind w:left="2880" w:hanging="720"/>
      <w:jc w:val="both"/>
    </w:pPr>
  </w:style>
  <w:style w:type="paragraph" w:customStyle="1" w:styleId="DraftLineWC">
    <w:name w:val="DraftLineW&amp;C"/>
    <w:basedOn w:val="Normal"/>
    <w:uiPriority w:val="99"/>
    <w:semiHidden/>
    <w:rsid w:val="009455AE"/>
    <w:pPr>
      <w:framePr w:w="5328" w:hSpace="187" w:vSpace="187" w:wrap="around" w:vAnchor="page" w:hAnchor="page" w:x="5761" w:y="721"/>
      <w:jc w:val="right"/>
    </w:pPr>
    <w:rPr>
      <w:rFonts w:eastAsia="Times New Roman"/>
      <w:sz w:val="20"/>
      <w:szCs w:val="24"/>
    </w:rPr>
  </w:style>
  <w:style w:type="paragraph" w:styleId="TOC1">
    <w:name w:val="toc 1"/>
    <w:basedOn w:val="Normal"/>
    <w:next w:val="Normal"/>
    <w:autoRedefine/>
    <w:uiPriority w:val="39"/>
    <w:rsid w:val="009455AE"/>
    <w:pPr>
      <w:tabs>
        <w:tab w:val="left" w:pos="720"/>
        <w:tab w:val="right" w:leader="dot" w:pos="9072"/>
      </w:tabs>
      <w:spacing w:before="120"/>
      <w:ind w:left="720" w:right="386" w:hanging="720"/>
    </w:pPr>
  </w:style>
  <w:style w:type="paragraph" w:styleId="TOC2">
    <w:name w:val="toc 2"/>
    <w:basedOn w:val="Normal"/>
    <w:next w:val="Normal"/>
    <w:autoRedefine/>
    <w:uiPriority w:val="39"/>
    <w:rsid w:val="009455AE"/>
    <w:pPr>
      <w:tabs>
        <w:tab w:val="left" w:pos="720"/>
        <w:tab w:val="right" w:leader="dot" w:pos="9072"/>
      </w:tabs>
      <w:snapToGrid w:val="0"/>
      <w:ind w:left="720" w:right="386" w:hanging="720"/>
      <w:contextualSpacing/>
    </w:pPr>
  </w:style>
  <w:style w:type="paragraph" w:customStyle="1" w:styleId="Definition1">
    <w:name w:val="Definition 1"/>
    <w:basedOn w:val="Normal"/>
    <w:uiPriority w:val="2"/>
    <w:qFormat/>
    <w:rsid w:val="009455AE"/>
    <w:pPr>
      <w:numPr>
        <w:numId w:val="8"/>
      </w:numPr>
      <w:spacing w:after="180"/>
      <w:jc w:val="both"/>
    </w:pPr>
  </w:style>
  <w:style w:type="paragraph" w:customStyle="1" w:styleId="Definition2">
    <w:name w:val="Definition 2"/>
    <w:basedOn w:val="Normal"/>
    <w:uiPriority w:val="2"/>
    <w:qFormat/>
    <w:rsid w:val="009455AE"/>
    <w:pPr>
      <w:numPr>
        <w:ilvl w:val="1"/>
        <w:numId w:val="8"/>
      </w:numPr>
      <w:spacing w:after="180"/>
      <w:jc w:val="both"/>
    </w:pPr>
  </w:style>
  <w:style w:type="paragraph" w:customStyle="1" w:styleId="Definition3">
    <w:name w:val="Definition 3"/>
    <w:basedOn w:val="Normal"/>
    <w:uiPriority w:val="2"/>
    <w:qFormat/>
    <w:rsid w:val="009455AE"/>
    <w:pPr>
      <w:numPr>
        <w:ilvl w:val="2"/>
        <w:numId w:val="8"/>
      </w:numPr>
      <w:spacing w:after="180"/>
      <w:jc w:val="both"/>
    </w:pPr>
  </w:style>
  <w:style w:type="paragraph" w:customStyle="1" w:styleId="Definition4">
    <w:name w:val="Definition 4"/>
    <w:basedOn w:val="Normal"/>
    <w:uiPriority w:val="2"/>
    <w:qFormat/>
    <w:rsid w:val="009455AE"/>
    <w:pPr>
      <w:numPr>
        <w:ilvl w:val="3"/>
        <w:numId w:val="8"/>
      </w:numPr>
      <w:spacing w:after="180"/>
      <w:jc w:val="both"/>
    </w:pPr>
  </w:style>
  <w:style w:type="paragraph" w:customStyle="1" w:styleId="Definition5">
    <w:name w:val="Definition 5"/>
    <w:basedOn w:val="Normal"/>
    <w:uiPriority w:val="2"/>
    <w:qFormat/>
    <w:rsid w:val="009455AE"/>
    <w:pPr>
      <w:numPr>
        <w:ilvl w:val="4"/>
        <w:numId w:val="8"/>
      </w:numPr>
      <w:spacing w:after="180"/>
      <w:jc w:val="both"/>
    </w:pPr>
  </w:style>
  <w:style w:type="paragraph" w:customStyle="1" w:styleId="Definition6">
    <w:name w:val="Definition 6"/>
    <w:basedOn w:val="Normal"/>
    <w:uiPriority w:val="2"/>
    <w:qFormat/>
    <w:rsid w:val="009455AE"/>
    <w:pPr>
      <w:numPr>
        <w:ilvl w:val="5"/>
        <w:numId w:val="8"/>
      </w:numPr>
      <w:spacing w:after="180"/>
      <w:jc w:val="both"/>
    </w:pPr>
  </w:style>
  <w:style w:type="paragraph" w:customStyle="1" w:styleId="Definition7">
    <w:name w:val="Definition 7"/>
    <w:basedOn w:val="Normal"/>
    <w:uiPriority w:val="2"/>
    <w:qFormat/>
    <w:rsid w:val="009455AE"/>
    <w:pPr>
      <w:numPr>
        <w:ilvl w:val="6"/>
        <w:numId w:val="8"/>
      </w:numPr>
      <w:spacing w:after="180"/>
      <w:jc w:val="both"/>
    </w:pPr>
  </w:style>
  <w:style w:type="paragraph" w:customStyle="1" w:styleId="Parties">
    <w:name w:val="Parties"/>
    <w:basedOn w:val="Normal"/>
    <w:uiPriority w:val="10"/>
    <w:qFormat/>
    <w:rsid w:val="009455AE"/>
    <w:pPr>
      <w:numPr>
        <w:ilvl w:val="7"/>
        <w:numId w:val="8"/>
      </w:numPr>
      <w:spacing w:after="180"/>
      <w:jc w:val="both"/>
    </w:pPr>
  </w:style>
  <w:style w:type="paragraph" w:customStyle="1" w:styleId="wCoverNotice">
    <w:name w:val="wCoverNotice"/>
    <w:basedOn w:val="Normal"/>
    <w:next w:val="Normal"/>
    <w:uiPriority w:val="19"/>
    <w:rsid w:val="009455AE"/>
    <w:pPr>
      <w:spacing w:after="960"/>
      <w:ind w:left="720" w:right="720"/>
      <w:jc w:val="center"/>
    </w:pPr>
    <w:rPr>
      <w:rFonts w:eastAsia="Times New Roman"/>
      <w:szCs w:val="24"/>
    </w:rPr>
  </w:style>
  <w:style w:type="paragraph" w:customStyle="1" w:styleId="wCoverParties">
    <w:name w:val="wCoverParties"/>
    <w:basedOn w:val="Normal"/>
    <w:next w:val="wCoverRole"/>
    <w:uiPriority w:val="20"/>
    <w:qFormat/>
    <w:rsid w:val="009455AE"/>
    <w:pPr>
      <w:jc w:val="center"/>
    </w:pPr>
    <w:rPr>
      <w:b/>
      <w:bCs/>
      <w:sz w:val="28"/>
      <w:szCs w:val="32"/>
    </w:rPr>
  </w:style>
  <w:style w:type="paragraph" w:customStyle="1" w:styleId="wSignRole">
    <w:name w:val="wSignRole"/>
    <w:basedOn w:val="Normal"/>
    <w:uiPriority w:val="12"/>
    <w:qFormat/>
    <w:rsid w:val="009455AE"/>
    <w:pPr>
      <w:spacing w:before="600" w:after="60"/>
    </w:pPr>
    <w:rPr>
      <w:b/>
      <w:bCs/>
    </w:rPr>
  </w:style>
  <w:style w:type="paragraph" w:customStyle="1" w:styleId="wCoverCenter">
    <w:name w:val="wCoverCenter"/>
    <w:basedOn w:val="Normal"/>
    <w:next w:val="wCoverParties"/>
    <w:uiPriority w:val="19"/>
    <w:qFormat/>
    <w:rsid w:val="009455AE"/>
    <w:pPr>
      <w:spacing w:after="480"/>
      <w:jc w:val="center"/>
    </w:pPr>
  </w:style>
  <w:style w:type="paragraph" w:customStyle="1" w:styleId="wCoverTitle2">
    <w:name w:val="wCoverTitle2"/>
    <w:basedOn w:val="Normal"/>
    <w:next w:val="wCoverCenter"/>
    <w:uiPriority w:val="19"/>
    <w:rsid w:val="009455AE"/>
    <w:pPr>
      <w:spacing w:after="240"/>
      <w:jc w:val="center"/>
    </w:pPr>
    <w:rPr>
      <w:sz w:val="28"/>
      <w:szCs w:val="32"/>
    </w:rPr>
  </w:style>
  <w:style w:type="paragraph" w:customStyle="1" w:styleId="wLogoHeader">
    <w:name w:val="wLogoHeader"/>
    <w:basedOn w:val="Normal"/>
    <w:uiPriority w:val="48"/>
    <w:qFormat/>
    <w:rsid w:val="009455AE"/>
    <w:pPr>
      <w:spacing w:before="360" w:after="960" w:line="360" w:lineRule="auto"/>
      <w:jc w:val="right"/>
    </w:pPr>
  </w:style>
  <w:style w:type="paragraph" w:customStyle="1" w:styleId="wCoverAddress">
    <w:name w:val="wCoverAddress"/>
    <w:basedOn w:val="Normal"/>
    <w:uiPriority w:val="22"/>
    <w:rsid w:val="009455AE"/>
    <w:pPr>
      <w:jc w:val="center"/>
    </w:pPr>
    <w:rPr>
      <w:rFonts w:eastAsia="Times New Roman"/>
      <w:sz w:val="20"/>
      <w:szCs w:val="24"/>
    </w:rPr>
  </w:style>
  <w:style w:type="numbering" w:styleId="111111">
    <w:name w:val="Outline List 2"/>
    <w:basedOn w:val="NoList"/>
    <w:uiPriority w:val="99"/>
    <w:semiHidden/>
    <w:unhideWhenUsed/>
    <w:rsid w:val="009455AE"/>
    <w:pPr>
      <w:numPr>
        <w:numId w:val="5"/>
      </w:numPr>
    </w:pPr>
  </w:style>
  <w:style w:type="numbering" w:styleId="1ai">
    <w:name w:val="Outline List 1"/>
    <w:basedOn w:val="NoList"/>
    <w:uiPriority w:val="99"/>
    <w:semiHidden/>
    <w:unhideWhenUsed/>
    <w:rsid w:val="009455AE"/>
    <w:pPr>
      <w:numPr>
        <w:numId w:val="6"/>
      </w:numPr>
    </w:pPr>
  </w:style>
  <w:style w:type="paragraph" w:customStyle="1" w:styleId="wTOCtitle">
    <w:name w:val="wTOCtitle"/>
    <w:basedOn w:val="Normal"/>
    <w:next w:val="wTOCpage"/>
    <w:uiPriority w:val="13"/>
    <w:rsid w:val="009455AE"/>
    <w:pPr>
      <w:jc w:val="center"/>
    </w:pPr>
    <w:rPr>
      <w:b/>
      <w:bCs/>
      <w:sz w:val="26"/>
      <w:szCs w:val="30"/>
    </w:rPr>
  </w:style>
  <w:style w:type="paragraph" w:customStyle="1" w:styleId="wTOCpage">
    <w:name w:val="wTOCpage"/>
    <w:basedOn w:val="Normal"/>
    <w:next w:val="Normal"/>
    <w:uiPriority w:val="15"/>
    <w:rsid w:val="009455AE"/>
    <w:pPr>
      <w:spacing w:after="180"/>
      <w:jc w:val="right"/>
    </w:pPr>
    <w:rPr>
      <w:rFonts w:eastAsia="Times New Roman"/>
      <w:b/>
      <w:szCs w:val="21"/>
    </w:rPr>
  </w:style>
  <w:style w:type="paragraph" w:customStyle="1" w:styleId="wSignLine">
    <w:name w:val="wSignLine"/>
    <w:basedOn w:val="wText"/>
    <w:next w:val="Normal"/>
    <w:uiPriority w:val="13"/>
    <w:rsid w:val="009455AE"/>
    <w:pPr>
      <w:tabs>
        <w:tab w:val="left" w:leader="dot" w:pos="3600"/>
      </w:tabs>
      <w:spacing w:before="800" w:after="0"/>
    </w:pPr>
    <w:rPr>
      <w:rFonts w:eastAsia="Times New Roman"/>
      <w:szCs w:val="20"/>
    </w:rPr>
  </w:style>
  <w:style w:type="paragraph" w:styleId="TOC3">
    <w:name w:val="toc 3"/>
    <w:basedOn w:val="Normal"/>
    <w:next w:val="Normal"/>
    <w:autoRedefine/>
    <w:uiPriority w:val="39"/>
    <w:rsid w:val="009455AE"/>
    <w:pPr>
      <w:tabs>
        <w:tab w:val="left" w:pos="1440"/>
        <w:tab w:val="right" w:leader="dot" w:pos="9072"/>
      </w:tabs>
      <w:ind w:left="2160" w:right="386" w:hanging="1440"/>
    </w:pPr>
    <w:rPr>
      <w:noProof/>
      <w:color w:val="000000" w:themeColor="text1"/>
    </w:rPr>
  </w:style>
  <w:style w:type="paragraph" w:styleId="TOC4">
    <w:name w:val="toc 4"/>
    <w:basedOn w:val="Normal"/>
    <w:next w:val="Normal"/>
    <w:autoRedefine/>
    <w:uiPriority w:val="39"/>
    <w:unhideWhenUsed/>
    <w:rsid w:val="009455AE"/>
    <w:pPr>
      <w:tabs>
        <w:tab w:val="left" w:pos="1701"/>
        <w:tab w:val="right" w:leader="dot" w:pos="9017"/>
      </w:tabs>
      <w:ind w:left="1701" w:right="386" w:hanging="981"/>
    </w:pPr>
  </w:style>
  <w:style w:type="paragraph" w:styleId="TOC5">
    <w:name w:val="toc 5"/>
    <w:basedOn w:val="Normal"/>
    <w:next w:val="Normal"/>
    <w:autoRedefine/>
    <w:uiPriority w:val="39"/>
    <w:semiHidden/>
    <w:unhideWhenUsed/>
    <w:rsid w:val="009455AE"/>
    <w:pPr>
      <w:spacing w:after="100"/>
      <w:ind w:left="960"/>
    </w:pPr>
  </w:style>
  <w:style w:type="paragraph" w:styleId="TOC6">
    <w:name w:val="toc 6"/>
    <w:basedOn w:val="Normal"/>
    <w:next w:val="Normal"/>
    <w:autoRedefine/>
    <w:uiPriority w:val="39"/>
    <w:semiHidden/>
    <w:unhideWhenUsed/>
    <w:rsid w:val="009455AE"/>
    <w:pPr>
      <w:spacing w:after="100"/>
      <w:ind w:left="1200"/>
    </w:pPr>
  </w:style>
  <w:style w:type="paragraph" w:styleId="TOC7">
    <w:name w:val="toc 7"/>
    <w:basedOn w:val="Normal"/>
    <w:next w:val="Normal"/>
    <w:autoRedefine/>
    <w:uiPriority w:val="39"/>
    <w:semiHidden/>
    <w:unhideWhenUsed/>
    <w:rsid w:val="009455AE"/>
    <w:pPr>
      <w:spacing w:after="100"/>
      <w:ind w:left="1440"/>
    </w:pPr>
  </w:style>
  <w:style w:type="paragraph" w:styleId="TOC8">
    <w:name w:val="toc 8"/>
    <w:basedOn w:val="Normal"/>
    <w:next w:val="Normal"/>
    <w:autoRedefine/>
    <w:uiPriority w:val="39"/>
    <w:rsid w:val="009455AE"/>
    <w:pPr>
      <w:tabs>
        <w:tab w:val="left" w:pos="1423"/>
        <w:tab w:val="right" w:leader="dot" w:pos="9072"/>
      </w:tabs>
      <w:spacing w:before="120"/>
      <w:ind w:left="1440" w:right="386" w:hanging="1440"/>
    </w:pPr>
    <w:rPr>
      <w:b/>
      <w:bCs/>
    </w:rPr>
  </w:style>
  <w:style w:type="paragraph" w:styleId="TOC9">
    <w:name w:val="toc 9"/>
    <w:basedOn w:val="Normal"/>
    <w:next w:val="Normal"/>
    <w:autoRedefine/>
    <w:uiPriority w:val="39"/>
    <w:rsid w:val="009455AE"/>
    <w:pPr>
      <w:tabs>
        <w:tab w:val="left" w:pos="1440"/>
        <w:tab w:val="right" w:leader="dot" w:pos="9072"/>
      </w:tabs>
      <w:ind w:left="1440" w:right="386" w:hanging="1440"/>
    </w:pPr>
  </w:style>
  <w:style w:type="paragraph" w:customStyle="1" w:styleId="wCoverRole">
    <w:name w:val="wCoverRole"/>
    <w:basedOn w:val="Normal"/>
    <w:next w:val="wCoverParties"/>
    <w:uiPriority w:val="21"/>
    <w:qFormat/>
    <w:rsid w:val="009455AE"/>
    <w:pPr>
      <w:spacing w:after="480"/>
      <w:jc w:val="center"/>
    </w:pPr>
  </w:style>
  <w:style w:type="paragraph" w:customStyle="1" w:styleId="wBullet4">
    <w:name w:val="wBullet4"/>
    <w:basedOn w:val="Normal"/>
    <w:uiPriority w:val="8"/>
    <w:qFormat/>
    <w:rsid w:val="009455AE"/>
    <w:pPr>
      <w:numPr>
        <w:numId w:val="7"/>
      </w:numPr>
      <w:spacing w:after="180"/>
      <w:ind w:left="3600" w:hanging="720"/>
      <w:jc w:val="both"/>
    </w:pPr>
  </w:style>
  <w:style w:type="paragraph" w:customStyle="1" w:styleId="wText4">
    <w:name w:val="wText4"/>
    <w:basedOn w:val="Normal"/>
    <w:uiPriority w:val="1"/>
    <w:qFormat/>
    <w:rsid w:val="009455AE"/>
    <w:pPr>
      <w:spacing w:after="180"/>
      <w:ind w:left="2880"/>
      <w:jc w:val="both"/>
    </w:pPr>
  </w:style>
  <w:style w:type="character" w:styleId="FootnoteReference">
    <w:name w:val="footnote reference"/>
    <w:basedOn w:val="DefaultParagraphFont"/>
    <w:uiPriority w:val="99"/>
    <w:semiHidden/>
    <w:unhideWhenUsed/>
    <w:rsid w:val="009455AE"/>
    <w:rPr>
      <w:vertAlign w:val="superscript"/>
    </w:rPr>
  </w:style>
  <w:style w:type="paragraph" w:styleId="FootnoteText">
    <w:name w:val="footnote text"/>
    <w:basedOn w:val="Normal"/>
    <w:link w:val="FootnoteTextChar"/>
    <w:uiPriority w:val="99"/>
    <w:unhideWhenUsed/>
    <w:rsid w:val="009455AE"/>
    <w:pPr>
      <w:spacing w:after="60"/>
      <w:ind w:left="357" w:hanging="357"/>
      <w:jc w:val="both"/>
    </w:pPr>
    <w:rPr>
      <w:sz w:val="18"/>
      <w:szCs w:val="20"/>
    </w:rPr>
  </w:style>
  <w:style w:type="character" w:customStyle="1" w:styleId="FootnoteTextChar">
    <w:name w:val="Footnote Text Char"/>
    <w:basedOn w:val="DefaultParagraphFont"/>
    <w:link w:val="FootnoteText"/>
    <w:uiPriority w:val="99"/>
    <w:rsid w:val="009455AE"/>
    <w:rPr>
      <w:rFonts w:ascii="Times New Roman" w:eastAsia="MS Mincho" w:hAnsi="Times New Roman" w:cs="Times New Roman"/>
      <w:sz w:val="18"/>
      <w:szCs w:val="20"/>
    </w:rPr>
  </w:style>
  <w:style w:type="table" w:styleId="TableGrid">
    <w:name w:val="Table Grid"/>
    <w:basedOn w:val="TableNormal"/>
    <w:uiPriority w:val="39"/>
    <w:rsid w:val="009455AE"/>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455AE"/>
    <w:rPr>
      <w:color w:val="0563C1" w:themeColor="hyperlink"/>
      <w:u w:val="single"/>
    </w:rPr>
  </w:style>
  <w:style w:type="paragraph" w:customStyle="1" w:styleId="wSignTitle">
    <w:name w:val="wSignTitle"/>
    <w:basedOn w:val="Normal"/>
    <w:next w:val="wText"/>
    <w:uiPriority w:val="11"/>
    <w:qFormat/>
    <w:rsid w:val="009455AE"/>
    <w:pPr>
      <w:keepNext/>
      <w:keepLines/>
      <w:pageBreakBefore/>
      <w:jc w:val="both"/>
    </w:pPr>
    <w:rPr>
      <w:rFonts w:eastAsia="Times New Roman"/>
      <w:b/>
      <w:sz w:val="26"/>
      <w:szCs w:val="24"/>
    </w:rPr>
  </w:style>
  <w:style w:type="character" w:customStyle="1" w:styleId="wTextChar">
    <w:name w:val="wText Char"/>
    <w:basedOn w:val="DefaultParagraphFont"/>
    <w:link w:val="wText"/>
    <w:uiPriority w:val="2"/>
    <w:rsid w:val="009455AE"/>
    <w:rPr>
      <w:rFonts w:ascii="Times New Roman" w:eastAsia="MS Mincho" w:hAnsi="Times New Roman" w:cs="Times New Roman"/>
    </w:rPr>
  </w:style>
  <w:style w:type="paragraph" w:customStyle="1" w:styleId="wAnnotation">
    <w:name w:val="wAnnotation"/>
    <w:basedOn w:val="Normal"/>
    <w:next w:val="wText"/>
    <w:uiPriority w:val="10"/>
    <w:rsid w:val="009455AE"/>
    <w:pPr>
      <w:keepNext/>
      <w:keepLines/>
      <w:framePr w:w="1152" w:hSpace="144" w:wrap="around" w:vAnchor="text" w:hAnchor="page" w:xAlign="right" w:y="1"/>
      <w:spacing w:before="40" w:line="180" w:lineRule="exact"/>
    </w:pPr>
    <w:rPr>
      <w:rFonts w:eastAsia="Times New Roman"/>
      <w:b/>
      <w:sz w:val="14"/>
      <w:szCs w:val="16"/>
      <w:lang w:val="en-GB"/>
    </w:rPr>
  </w:style>
  <w:style w:type="paragraph" w:customStyle="1" w:styleId="wCoverTitle1">
    <w:name w:val="wCoverTitle1"/>
    <w:basedOn w:val="Normal"/>
    <w:next w:val="wCoverTitle2"/>
    <w:uiPriority w:val="19"/>
    <w:qFormat/>
    <w:rsid w:val="009455AE"/>
    <w:pPr>
      <w:spacing w:after="120"/>
      <w:jc w:val="center"/>
    </w:pPr>
    <w:rPr>
      <w:b/>
      <w:bCs/>
      <w:sz w:val="40"/>
      <w:szCs w:val="44"/>
    </w:rPr>
  </w:style>
  <w:style w:type="paragraph" w:customStyle="1" w:styleId="wCoverDate">
    <w:name w:val="wCoverDate"/>
    <w:basedOn w:val="Normal"/>
    <w:next w:val="wCoverTitle1"/>
    <w:uiPriority w:val="19"/>
    <w:qFormat/>
    <w:rsid w:val="009455AE"/>
    <w:pPr>
      <w:spacing w:before="480" w:after="960"/>
      <w:jc w:val="center"/>
    </w:pPr>
    <w:rPr>
      <w:b/>
      <w:bCs/>
    </w:rPr>
  </w:style>
  <w:style w:type="paragraph" w:customStyle="1" w:styleId="wSignName">
    <w:name w:val="wSignName"/>
    <w:basedOn w:val="Normal"/>
    <w:next w:val="wSignNameLine"/>
    <w:uiPriority w:val="11"/>
    <w:qFormat/>
    <w:rsid w:val="009455AE"/>
    <w:pPr>
      <w:spacing w:before="600" w:after="60"/>
    </w:pPr>
  </w:style>
  <w:style w:type="paragraph" w:customStyle="1" w:styleId="wSignNameLine">
    <w:name w:val="wSignNameLine"/>
    <w:basedOn w:val="Normal"/>
    <w:next w:val="Normal"/>
    <w:uiPriority w:val="11"/>
    <w:qFormat/>
    <w:rsid w:val="009455AE"/>
    <w:pPr>
      <w:tabs>
        <w:tab w:val="right" w:leader="underscore" w:pos="4253"/>
      </w:tabs>
      <w:spacing w:before="600"/>
    </w:pPr>
  </w:style>
  <w:style w:type="paragraph" w:customStyle="1" w:styleId="wExecution">
    <w:name w:val="wExecution"/>
    <w:basedOn w:val="Normal"/>
    <w:uiPriority w:val="13"/>
    <w:qFormat/>
    <w:rsid w:val="009455AE"/>
    <w:pPr>
      <w:tabs>
        <w:tab w:val="left" w:pos="567"/>
      </w:tabs>
      <w:ind w:left="56"/>
    </w:pPr>
  </w:style>
  <w:style w:type="paragraph" w:customStyle="1" w:styleId="Recitals">
    <w:name w:val="Recitals"/>
    <w:basedOn w:val="Normal"/>
    <w:uiPriority w:val="10"/>
    <w:qFormat/>
    <w:rsid w:val="009455AE"/>
    <w:pPr>
      <w:numPr>
        <w:ilvl w:val="8"/>
        <w:numId w:val="8"/>
      </w:numPr>
      <w:spacing w:after="180"/>
      <w:jc w:val="both"/>
    </w:pPr>
  </w:style>
  <w:style w:type="paragraph" w:customStyle="1" w:styleId="wList1">
    <w:name w:val="wList1"/>
    <w:basedOn w:val="Normal"/>
    <w:uiPriority w:val="7"/>
    <w:qFormat/>
    <w:rsid w:val="009455AE"/>
    <w:pPr>
      <w:numPr>
        <w:numId w:val="10"/>
      </w:numPr>
      <w:spacing w:after="180"/>
      <w:jc w:val="both"/>
    </w:pPr>
  </w:style>
  <w:style w:type="paragraph" w:customStyle="1" w:styleId="wList2">
    <w:name w:val="wList2"/>
    <w:basedOn w:val="Normal"/>
    <w:uiPriority w:val="7"/>
    <w:qFormat/>
    <w:rsid w:val="009455AE"/>
    <w:pPr>
      <w:numPr>
        <w:ilvl w:val="1"/>
        <w:numId w:val="10"/>
      </w:numPr>
      <w:spacing w:after="180"/>
      <w:jc w:val="both"/>
    </w:pPr>
  </w:style>
  <w:style w:type="paragraph" w:customStyle="1" w:styleId="wList3">
    <w:name w:val="wList3"/>
    <w:basedOn w:val="Normal"/>
    <w:uiPriority w:val="7"/>
    <w:qFormat/>
    <w:rsid w:val="009455AE"/>
    <w:pPr>
      <w:numPr>
        <w:ilvl w:val="2"/>
        <w:numId w:val="10"/>
      </w:numPr>
      <w:spacing w:after="180"/>
      <w:jc w:val="both"/>
    </w:pPr>
  </w:style>
  <w:style w:type="paragraph" w:customStyle="1" w:styleId="wList4">
    <w:name w:val="wList4"/>
    <w:basedOn w:val="Normal"/>
    <w:uiPriority w:val="7"/>
    <w:qFormat/>
    <w:rsid w:val="009455AE"/>
    <w:pPr>
      <w:numPr>
        <w:ilvl w:val="3"/>
        <w:numId w:val="10"/>
      </w:numPr>
      <w:spacing w:after="180"/>
      <w:jc w:val="both"/>
    </w:pPr>
  </w:style>
  <w:style w:type="paragraph" w:customStyle="1" w:styleId="wList5">
    <w:name w:val="wList5"/>
    <w:basedOn w:val="Normal"/>
    <w:uiPriority w:val="7"/>
    <w:qFormat/>
    <w:rsid w:val="009455AE"/>
    <w:pPr>
      <w:numPr>
        <w:ilvl w:val="4"/>
        <w:numId w:val="10"/>
      </w:numPr>
      <w:spacing w:after="180"/>
      <w:jc w:val="both"/>
    </w:pPr>
  </w:style>
  <w:style w:type="paragraph" w:customStyle="1" w:styleId="wList6">
    <w:name w:val="wList6"/>
    <w:basedOn w:val="Normal"/>
    <w:uiPriority w:val="7"/>
    <w:qFormat/>
    <w:rsid w:val="009455AE"/>
    <w:pPr>
      <w:numPr>
        <w:ilvl w:val="5"/>
        <w:numId w:val="10"/>
      </w:numPr>
      <w:spacing w:after="180"/>
      <w:jc w:val="both"/>
    </w:pPr>
  </w:style>
  <w:style w:type="paragraph" w:customStyle="1" w:styleId="wList7">
    <w:name w:val="wList7"/>
    <w:basedOn w:val="Normal"/>
    <w:uiPriority w:val="7"/>
    <w:qFormat/>
    <w:rsid w:val="009455AE"/>
    <w:pPr>
      <w:numPr>
        <w:ilvl w:val="6"/>
        <w:numId w:val="10"/>
      </w:numPr>
      <w:spacing w:after="180"/>
      <w:jc w:val="both"/>
    </w:pPr>
  </w:style>
  <w:style w:type="paragraph" w:customStyle="1" w:styleId="wNoTOC">
    <w:name w:val="wNoTOC"/>
    <w:basedOn w:val="Normal"/>
    <w:next w:val="wText1"/>
    <w:uiPriority w:val="18"/>
    <w:qFormat/>
    <w:rsid w:val="009455AE"/>
    <w:pPr>
      <w:spacing w:after="180"/>
      <w:jc w:val="both"/>
    </w:pPr>
    <w:rPr>
      <w:rFonts w:eastAsiaTheme="minorHAnsi" w:cstheme="minorBidi"/>
    </w:rPr>
  </w:style>
  <w:style w:type="paragraph" w:customStyle="1" w:styleId="FooterSupressDocId">
    <w:name w:val="FooterSupressDocId"/>
    <w:basedOn w:val="Footer"/>
    <w:link w:val="FooterSupressDocIdChar"/>
    <w:rsid w:val="009455AE"/>
  </w:style>
  <w:style w:type="character" w:customStyle="1" w:styleId="FooterSupressDocIdChar">
    <w:name w:val="FooterSupressDocId Char"/>
    <w:basedOn w:val="FooterChar"/>
    <w:link w:val="FooterSupressDocId"/>
    <w:rsid w:val="009455AE"/>
    <w:rPr>
      <w:rFonts w:ascii="Times New Roman" w:eastAsia="Times New Roman" w:hAnsi="Times New Roman" w:cs="Times New Roman"/>
      <w:sz w:val="16"/>
      <w:szCs w:val="20"/>
      <w:lang w:eastAsia="de-DE"/>
    </w:rPr>
  </w:style>
  <w:style w:type="paragraph" w:styleId="ListParagraph">
    <w:name w:val="List Paragraph"/>
    <w:aliases w:val="body,Odsek zoznamu2,Odsek zoznamu1,Nad,Odstavec cíl se seznamem,Odstavec_muj,Bullet Number,lp1,lp11,List Paragraph11,Use Case List Paragraph"/>
    <w:basedOn w:val="Normal"/>
    <w:link w:val="ListParagraphChar"/>
    <w:uiPriority w:val="34"/>
    <w:qFormat/>
    <w:rsid w:val="009455AE"/>
    <w:pPr>
      <w:ind w:left="720"/>
      <w:contextualSpacing/>
    </w:pPr>
  </w:style>
  <w:style w:type="character" w:customStyle="1" w:styleId="apple-converted-space">
    <w:name w:val="apple-converted-space"/>
    <w:rsid w:val="009455AE"/>
    <w:rPr>
      <w:rFonts w:cs="Times New Roman"/>
    </w:rPr>
  </w:style>
  <w:style w:type="paragraph" w:customStyle="1" w:styleId="Schedule1">
    <w:name w:val="Schedule 1"/>
    <w:basedOn w:val="Normal"/>
    <w:next w:val="Schedule2"/>
    <w:uiPriority w:val="30"/>
    <w:qFormat/>
    <w:rsid w:val="009455AE"/>
    <w:pPr>
      <w:keepNext/>
      <w:numPr>
        <w:numId w:val="11"/>
      </w:numPr>
      <w:spacing w:before="360" w:after="180"/>
      <w:jc w:val="both"/>
    </w:pPr>
    <w:rPr>
      <w:b/>
      <w:bCs/>
      <w:sz w:val="26"/>
      <w:szCs w:val="30"/>
    </w:rPr>
  </w:style>
  <w:style w:type="paragraph" w:customStyle="1" w:styleId="Schedule2">
    <w:name w:val="Schedule 2"/>
    <w:basedOn w:val="Normal"/>
    <w:next w:val="wText1"/>
    <w:uiPriority w:val="30"/>
    <w:qFormat/>
    <w:rsid w:val="009455AE"/>
    <w:pPr>
      <w:keepNext/>
      <w:numPr>
        <w:ilvl w:val="1"/>
        <w:numId w:val="11"/>
      </w:numPr>
      <w:spacing w:after="180"/>
    </w:pPr>
    <w:rPr>
      <w:b/>
      <w:bCs/>
    </w:rPr>
  </w:style>
  <w:style w:type="paragraph" w:customStyle="1" w:styleId="Schedule3">
    <w:name w:val="Schedule 3"/>
    <w:basedOn w:val="Normal"/>
    <w:next w:val="wText1"/>
    <w:uiPriority w:val="30"/>
    <w:qFormat/>
    <w:rsid w:val="009455AE"/>
    <w:pPr>
      <w:numPr>
        <w:ilvl w:val="2"/>
        <w:numId w:val="11"/>
      </w:numPr>
      <w:spacing w:after="180"/>
      <w:jc w:val="both"/>
    </w:pPr>
  </w:style>
  <w:style w:type="paragraph" w:customStyle="1" w:styleId="Schedule4">
    <w:name w:val="Schedule 4"/>
    <w:basedOn w:val="Normal"/>
    <w:next w:val="wText2"/>
    <w:uiPriority w:val="30"/>
    <w:qFormat/>
    <w:rsid w:val="009455AE"/>
    <w:pPr>
      <w:numPr>
        <w:ilvl w:val="3"/>
        <w:numId w:val="11"/>
      </w:numPr>
      <w:spacing w:after="180"/>
      <w:jc w:val="both"/>
    </w:pPr>
    <w:rPr>
      <w:iCs/>
    </w:rPr>
  </w:style>
  <w:style w:type="paragraph" w:customStyle="1" w:styleId="Schedule5">
    <w:name w:val="Schedule 5"/>
    <w:basedOn w:val="Normal"/>
    <w:uiPriority w:val="30"/>
    <w:qFormat/>
    <w:rsid w:val="009455AE"/>
    <w:pPr>
      <w:numPr>
        <w:ilvl w:val="4"/>
        <w:numId w:val="11"/>
      </w:numPr>
      <w:spacing w:after="180"/>
    </w:pPr>
  </w:style>
  <w:style w:type="paragraph" w:customStyle="1" w:styleId="Schedule6">
    <w:name w:val="Schedule 6"/>
    <w:basedOn w:val="Normal"/>
    <w:uiPriority w:val="30"/>
    <w:qFormat/>
    <w:rsid w:val="009455AE"/>
    <w:pPr>
      <w:numPr>
        <w:ilvl w:val="5"/>
        <w:numId w:val="11"/>
      </w:numPr>
      <w:spacing w:after="180"/>
    </w:pPr>
  </w:style>
  <w:style w:type="paragraph" w:customStyle="1" w:styleId="Schedule7">
    <w:name w:val="Schedule 7"/>
    <w:basedOn w:val="Normal"/>
    <w:uiPriority w:val="30"/>
    <w:qFormat/>
    <w:rsid w:val="009455AE"/>
    <w:pPr>
      <w:numPr>
        <w:ilvl w:val="6"/>
        <w:numId w:val="11"/>
      </w:numPr>
      <w:spacing w:after="180"/>
    </w:pPr>
  </w:style>
  <w:style w:type="paragraph" w:customStyle="1" w:styleId="Schedule8">
    <w:name w:val="Schedule 8"/>
    <w:basedOn w:val="Normal"/>
    <w:uiPriority w:val="30"/>
    <w:qFormat/>
    <w:rsid w:val="009455AE"/>
    <w:pPr>
      <w:numPr>
        <w:ilvl w:val="7"/>
        <w:numId w:val="11"/>
      </w:numPr>
      <w:spacing w:after="180"/>
    </w:pPr>
  </w:style>
  <w:style w:type="paragraph" w:customStyle="1" w:styleId="Schedule9">
    <w:name w:val="Schedule 9"/>
    <w:basedOn w:val="Normal"/>
    <w:uiPriority w:val="30"/>
    <w:qFormat/>
    <w:rsid w:val="009455AE"/>
    <w:pPr>
      <w:numPr>
        <w:ilvl w:val="8"/>
        <w:numId w:val="11"/>
      </w:numPr>
      <w:spacing w:after="180"/>
    </w:pPr>
  </w:style>
  <w:style w:type="character" w:styleId="CommentReference">
    <w:name w:val="annotation reference"/>
    <w:basedOn w:val="DefaultParagraphFont"/>
    <w:uiPriority w:val="99"/>
    <w:unhideWhenUsed/>
    <w:rsid w:val="009455AE"/>
    <w:rPr>
      <w:sz w:val="16"/>
      <w:szCs w:val="16"/>
    </w:rPr>
  </w:style>
  <w:style w:type="paragraph" w:styleId="CommentText">
    <w:name w:val="annotation text"/>
    <w:basedOn w:val="Normal"/>
    <w:link w:val="CommentTextChar"/>
    <w:uiPriority w:val="99"/>
    <w:unhideWhenUsed/>
    <w:rsid w:val="009455AE"/>
    <w:rPr>
      <w:sz w:val="20"/>
      <w:szCs w:val="20"/>
    </w:rPr>
  </w:style>
  <w:style w:type="character" w:customStyle="1" w:styleId="CommentTextChar">
    <w:name w:val="Comment Text Char"/>
    <w:basedOn w:val="DefaultParagraphFont"/>
    <w:link w:val="CommentText"/>
    <w:uiPriority w:val="99"/>
    <w:rsid w:val="009455AE"/>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455AE"/>
    <w:rPr>
      <w:b/>
      <w:bCs/>
    </w:rPr>
  </w:style>
  <w:style w:type="character" w:customStyle="1" w:styleId="CommentSubjectChar">
    <w:name w:val="Comment Subject Char"/>
    <w:basedOn w:val="CommentTextChar"/>
    <w:link w:val="CommentSubject"/>
    <w:uiPriority w:val="99"/>
    <w:semiHidden/>
    <w:rsid w:val="009455AE"/>
    <w:rPr>
      <w:rFonts w:ascii="Times New Roman" w:eastAsia="MS Mincho" w:hAnsi="Times New Roman" w:cs="Times New Roman"/>
      <w:b/>
      <w:bCs/>
      <w:sz w:val="20"/>
      <w:szCs w:val="20"/>
    </w:rPr>
  </w:style>
  <w:style w:type="character" w:customStyle="1" w:styleId="ListParagraphChar">
    <w:name w:val="List Paragraph Char"/>
    <w:aliases w:val="body Char,Odsek zoznamu2 Char,Odsek zoznamu1 Char,Nad Char,Odstavec cíl se seznamem Char,Odstavec_muj Char,Bullet Number Char,lp1 Char,lp11 Char,List Paragraph11 Char,Use Case List Paragraph Char"/>
    <w:basedOn w:val="DefaultParagraphFont"/>
    <w:link w:val="ListParagraph"/>
    <w:uiPriority w:val="34"/>
    <w:qFormat/>
    <w:locked/>
    <w:rsid w:val="009455AE"/>
    <w:rPr>
      <w:rFonts w:ascii="Times New Roman" w:eastAsia="MS Mincho" w:hAnsi="Times New Roman" w:cs="Times New Roman"/>
    </w:rPr>
  </w:style>
  <w:style w:type="character" w:styleId="FollowedHyperlink">
    <w:name w:val="FollowedHyperlink"/>
    <w:basedOn w:val="DefaultParagraphFont"/>
    <w:uiPriority w:val="99"/>
    <w:semiHidden/>
    <w:unhideWhenUsed/>
    <w:rsid w:val="009455AE"/>
    <w:rPr>
      <w:color w:val="954F72" w:themeColor="followedHyperlink"/>
      <w:u w:val="single"/>
    </w:rPr>
  </w:style>
  <w:style w:type="paragraph" w:styleId="Revision">
    <w:name w:val="Revision"/>
    <w:hidden/>
    <w:uiPriority w:val="99"/>
    <w:semiHidden/>
    <w:rsid w:val="009455AE"/>
    <w:pPr>
      <w:spacing w:after="0" w:line="240" w:lineRule="auto"/>
    </w:pPr>
    <w:rPr>
      <w:rFonts w:ascii="Times New Roman" w:eastAsia="MS Mincho" w:hAnsi="Times New Roman" w:cs="Times New Roman"/>
    </w:rPr>
  </w:style>
  <w:style w:type="numbering" w:customStyle="1" w:styleId="TOMAS">
    <w:name w:val="TOMAS"/>
    <w:rsid w:val="00CA466B"/>
    <w:pPr>
      <w:numPr>
        <w:numId w:val="12"/>
      </w:numPr>
    </w:pPr>
  </w:style>
  <w:style w:type="paragraph" w:styleId="EndnoteText">
    <w:name w:val="endnote text"/>
    <w:basedOn w:val="Normal"/>
    <w:link w:val="EndnoteTextChar"/>
    <w:uiPriority w:val="99"/>
    <w:semiHidden/>
    <w:unhideWhenUsed/>
    <w:rsid w:val="00072680"/>
    <w:rPr>
      <w:rFonts w:ascii="Arial" w:eastAsiaTheme="minorHAnsi" w:hAnsi="Arial" w:cs="Arial"/>
      <w:sz w:val="20"/>
      <w:szCs w:val="20"/>
    </w:rPr>
  </w:style>
  <w:style w:type="character" w:customStyle="1" w:styleId="EndnoteTextChar">
    <w:name w:val="Endnote Text Char"/>
    <w:basedOn w:val="DefaultParagraphFont"/>
    <w:link w:val="EndnoteText"/>
    <w:uiPriority w:val="99"/>
    <w:semiHidden/>
    <w:rsid w:val="00072680"/>
    <w:rPr>
      <w:rFonts w:ascii="Arial" w:hAnsi="Arial" w:cs="Arial"/>
      <w:sz w:val="20"/>
      <w:szCs w:val="20"/>
    </w:rPr>
  </w:style>
  <w:style w:type="character" w:styleId="EndnoteReference">
    <w:name w:val="endnote reference"/>
    <w:basedOn w:val="DefaultParagraphFont"/>
    <w:uiPriority w:val="99"/>
    <w:semiHidden/>
    <w:unhideWhenUsed/>
    <w:rsid w:val="00072680"/>
    <w:rPr>
      <w:vertAlign w:val="superscript"/>
    </w:rPr>
  </w:style>
  <w:style w:type="character" w:styleId="PlaceholderText">
    <w:name w:val="Placeholder Text"/>
    <w:basedOn w:val="DefaultParagraphFont"/>
    <w:uiPriority w:val="99"/>
    <w:semiHidden/>
    <w:rsid w:val="00072680"/>
    <w:rPr>
      <w:color w:val="808080"/>
    </w:rPr>
  </w:style>
  <w:style w:type="paragraph" w:customStyle="1" w:styleId="msonormal0">
    <w:name w:val="msonormal"/>
    <w:basedOn w:val="Normal"/>
    <w:rsid w:val="00A04700"/>
    <w:pPr>
      <w:spacing w:before="100" w:beforeAutospacing="1" w:after="100" w:afterAutospacing="1"/>
    </w:pPr>
    <w:rPr>
      <w:rFonts w:eastAsia="Times New Roman"/>
      <w:sz w:val="24"/>
      <w:szCs w:val="24"/>
      <w:lang w:eastAsia="sk-SK"/>
    </w:rPr>
  </w:style>
  <w:style w:type="character" w:customStyle="1" w:styleId="UnresolvedMention1">
    <w:name w:val="Unresolved Mention1"/>
    <w:basedOn w:val="DefaultParagraphFont"/>
    <w:uiPriority w:val="99"/>
    <w:unhideWhenUsed/>
    <w:rsid w:val="00527543"/>
    <w:rPr>
      <w:color w:val="605E5C"/>
      <w:shd w:val="clear" w:color="auto" w:fill="E1DFDD"/>
    </w:rPr>
  </w:style>
  <w:style w:type="character" w:customStyle="1" w:styleId="Mention1">
    <w:name w:val="Mention1"/>
    <w:basedOn w:val="DefaultParagraphFont"/>
    <w:uiPriority w:val="99"/>
    <w:unhideWhenUsed/>
    <w:rsid w:val="00527543"/>
    <w:rPr>
      <w:color w:val="2B579A"/>
      <w:shd w:val="clear" w:color="auto" w:fill="E1DFDD"/>
    </w:rPr>
  </w:style>
  <w:style w:type="character" w:customStyle="1" w:styleId="normaltextrun">
    <w:name w:val="normaltextrun"/>
    <w:basedOn w:val="DefaultParagraphFont"/>
    <w:rsid w:val="00527543"/>
  </w:style>
  <w:style w:type="character" w:customStyle="1" w:styleId="Nevyrieenzmienka1">
    <w:name w:val="Nevyriešená zmienka1"/>
    <w:basedOn w:val="DefaultParagraphFont"/>
    <w:uiPriority w:val="99"/>
    <w:unhideWhenUsed/>
    <w:rsid w:val="009369D9"/>
    <w:rPr>
      <w:color w:val="605E5C"/>
      <w:shd w:val="clear" w:color="auto" w:fill="E1DFDD"/>
    </w:rPr>
  </w:style>
  <w:style w:type="character" w:customStyle="1" w:styleId="Zmienka1">
    <w:name w:val="Zmienka1"/>
    <w:basedOn w:val="DefaultParagraphFont"/>
    <w:uiPriority w:val="99"/>
    <w:unhideWhenUsed/>
    <w:rsid w:val="009369D9"/>
    <w:rPr>
      <w:color w:val="2B579A"/>
      <w:shd w:val="clear" w:color="auto" w:fill="E1DFDD"/>
    </w:rPr>
  </w:style>
  <w:style w:type="paragraph" w:customStyle="1" w:styleId="nadpisedouasD">
    <w:name w:val="nadpis (šedou) časť D"/>
    <w:basedOn w:val="Normal"/>
    <w:autoRedefine/>
    <w:qFormat/>
    <w:locked/>
    <w:rsid w:val="000C5A9A"/>
    <w:pPr>
      <w:numPr>
        <w:numId w:val="13"/>
      </w:numPr>
    </w:pPr>
    <w:rPr>
      <w:rFonts w:ascii="Arial" w:eastAsia="Times New Roman" w:hAnsi="Arial" w:cs="Arial"/>
      <w:b/>
      <w:bCs/>
      <w:smallCaps/>
      <w:color w:val="2E74B5" w:themeColor="accent5" w:themeShade="BF"/>
      <w:lang w:eastAsia="sk-SK"/>
    </w:rPr>
  </w:style>
  <w:style w:type="character" w:customStyle="1" w:styleId="cizojazycne">
    <w:name w:val="cizojazycne"/>
    <w:basedOn w:val="DefaultParagraphFont"/>
    <w:rsid w:val="005E5BE5"/>
  </w:style>
  <w:style w:type="paragraph" w:customStyle="1" w:styleId="MLNadpislnku">
    <w:name w:val="ML Nadpis článku"/>
    <w:basedOn w:val="Normal"/>
    <w:qFormat/>
    <w:rsid w:val="000828A5"/>
    <w:pPr>
      <w:keepNext/>
      <w:numPr>
        <w:numId w:val="14"/>
      </w:numPr>
      <w:spacing w:before="480" w:after="120" w:line="280" w:lineRule="exact"/>
      <w:outlineLvl w:val="0"/>
    </w:pPr>
    <w:rPr>
      <w:rFonts w:asciiTheme="minorHAnsi" w:eastAsiaTheme="minorHAnsi" w:hAnsiTheme="minorHAnsi" w:cstheme="minorHAnsi"/>
      <w:b/>
    </w:rPr>
  </w:style>
  <w:style w:type="paragraph" w:customStyle="1" w:styleId="MLOdsek">
    <w:name w:val="ML Odsek"/>
    <w:basedOn w:val="Normal"/>
    <w:link w:val="MLOdsekChar"/>
    <w:qFormat/>
    <w:rsid w:val="000828A5"/>
    <w:pPr>
      <w:numPr>
        <w:ilvl w:val="1"/>
        <w:numId w:val="14"/>
      </w:numPr>
      <w:spacing w:after="120" w:line="280" w:lineRule="atLeast"/>
      <w:jc w:val="both"/>
    </w:pPr>
    <w:rPr>
      <w:rFonts w:asciiTheme="minorHAnsi" w:eastAsia="Times New Roman" w:hAnsiTheme="minorHAnsi" w:cstheme="minorHAnsi"/>
      <w:lang w:eastAsia="cs-CZ"/>
    </w:rPr>
  </w:style>
  <w:style w:type="character" w:customStyle="1" w:styleId="MLOdsekChar">
    <w:name w:val="ML Odsek Char"/>
    <w:basedOn w:val="DefaultParagraphFont"/>
    <w:link w:val="MLOdsek"/>
    <w:rsid w:val="000828A5"/>
    <w:rPr>
      <w:rFonts w:eastAsia="Times New Roman" w:cstheme="minorHAnsi"/>
      <w:lang w:eastAsia="cs-CZ"/>
    </w:rPr>
  </w:style>
  <w:style w:type="character" w:customStyle="1" w:styleId="UnresolvedMention2">
    <w:name w:val="Unresolved Mention2"/>
    <w:basedOn w:val="DefaultParagraphFont"/>
    <w:uiPriority w:val="99"/>
    <w:semiHidden/>
    <w:unhideWhenUsed/>
    <w:rsid w:val="00586B1B"/>
    <w:rPr>
      <w:color w:val="605E5C"/>
      <w:shd w:val="clear" w:color="auto" w:fill="E1DFDD"/>
    </w:rPr>
  </w:style>
  <w:style w:type="paragraph" w:customStyle="1" w:styleId="Default">
    <w:name w:val="Default"/>
    <w:rsid w:val="003A6B8F"/>
    <w:pPr>
      <w:autoSpaceDE w:val="0"/>
      <w:autoSpaceDN w:val="0"/>
      <w:adjustRightInd w:val="0"/>
      <w:spacing w:after="0" w:line="240" w:lineRule="auto"/>
    </w:pPr>
    <w:rPr>
      <w:rFonts w:ascii="Arial" w:hAnsi="Arial" w:cs="Arial"/>
      <w:color w:val="000000"/>
      <w:sz w:val="24"/>
      <w:szCs w:val="24"/>
    </w:rPr>
  </w:style>
  <w:style w:type="character" w:styleId="UnresolvedMention">
    <w:name w:val="Unresolved Mention"/>
    <w:basedOn w:val="DefaultParagraphFont"/>
    <w:uiPriority w:val="99"/>
    <w:semiHidden/>
    <w:unhideWhenUsed/>
    <w:rsid w:val="0005526C"/>
    <w:rPr>
      <w:color w:val="605E5C"/>
      <w:shd w:val="clear" w:color="auto" w:fill="E1DFDD"/>
    </w:rPr>
  </w:style>
  <w:style w:type="paragraph" w:styleId="BodyText2">
    <w:name w:val="Body Text 2"/>
    <w:basedOn w:val="Normal"/>
    <w:link w:val="BodyText2Char"/>
    <w:rsid w:val="00CC1857"/>
    <w:pPr>
      <w:jc w:val="both"/>
    </w:pPr>
    <w:rPr>
      <w:rFonts w:eastAsia="Times New Roman"/>
      <w:sz w:val="24"/>
      <w:szCs w:val="24"/>
    </w:rPr>
  </w:style>
  <w:style w:type="character" w:customStyle="1" w:styleId="BodyText2Char">
    <w:name w:val="Body Text 2 Char"/>
    <w:basedOn w:val="DefaultParagraphFont"/>
    <w:link w:val="BodyText2"/>
    <w:rsid w:val="00CC185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240032">
      <w:bodyDiv w:val="1"/>
      <w:marLeft w:val="0"/>
      <w:marRight w:val="0"/>
      <w:marTop w:val="0"/>
      <w:marBottom w:val="0"/>
      <w:divBdr>
        <w:top w:val="none" w:sz="0" w:space="0" w:color="auto"/>
        <w:left w:val="none" w:sz="0" w:space="0" w:color="auto"/>
        <w:bottom w:val="none" w:sz="0" w:space="0" w:color="auto"/>
        <w:right w:val="none" w:sz="0" w:space="0" w:color="auto"/>
      </w:divBdr>
    </w:div>
    <w:div w:id="95565922">
      <w:bodyDiv w:val="1"/>
      <w:marLeft w:val="0"/>
      <w:marRight w:val="0"/>
      <w:marTop w:val="0"/>
      <w:marBottom w:val="0"/>
      <w:divBdr>
        <w:top w:val="none" w:sz="0" w:space="0" w:color="auto"/>
        <w:left w:val="none" w:sz="0" w:space="0" w:color="auto"/>
        <w:bottom w:val="none" w:sz="0" w:space="0" w:color="auto"/>
        <w:right w:val="none" w:sz="0" w:space="0" w:color="auto"/>
      </w:divBdr>
    </w:div>
    <w:div w:id="117334130">
      <w:bodyDiv w:val="1"/>
      <w:marLeft w:val="0"/>
      <w:marRight w:val="0"/>
      <w:marTop w:val="0"/>
      <w:marBottom w:val="0"/>
      <w:divBdr>
        <w:top w:val="none" w:sz="0" w:space="0" w:color="auto"/>
        <w:left w:val="none" w:sz="0" w:space="0" w:color="auto"/>
        <w:bottom w:val="none" w:sz="0" w:space="0" w:color="auto"/>
        <w:right w:val="none" w:sz="0" w:space="0" w:color="auto"/>
      </w:divBdr>
    </w:div>
    <w:div w:id="126897705">
      <w:bodyDiv w:val="1"/>
      <w:marLeft w:val="0"/>
      <w:marRight w:val="0"/>
      <w:marTop w:val="0"/>
      <w:marBottom w:val="0"/>
      <w:divBdr>
        <w:top w:val="none" w:sz="0" w:space="0" w:color="auto"/>
        <w:left w:val="none" w:sz="0" w:space="0" w:color="auto"/>
        <w:bottom w:val="none" w:sz="0" w:space="0" w:color="auto"/>
        <w:right w:val="none" w:sz="0" w:space="0" w:color="auto"/>
      </w:divBdr>
    </w:div>
    <w:div w:id="183443962">
      <w:bodyDiv w:val="1"/>
      <w:marLeft w:val="0"/>
      <w:marRight w:val="0"/>
      <w:marTop w:val="0"/>
      <w:marBottom w:val="0"/>
      <w:divBdr>
        <w:top w:val="none" w:sz="0" w:space="0" w:color="auto"/>
        <w:left w:val="none" w:sz="0" w:space="0" w:color="auto"/>
        <w:bottom w:val="none" w:sz="0" w:space="0" w:color="auto"/>
        <w:right w:val="none" w:sz="0" w:space="0" w:color="auto"/>
      </w:divBdr>
    </w:div>
    <w:div w:id="192622915">
      <w:bodyDiv w:val="1"/>
      <w:marLeft w:val="0"/>
      <w:marRight w:val="0"/>
      <w:marTop w:val="0"/>
      <w:marBottom w:val="0"/>
      <w:divBdr>
        <w:top w:val="none" w:sz="0" w:space="0" w:color="auto"/>
        <w:left w:val="none" w:sz="0" w:space="0" w:color="auto"/>
        <w:bottom w:val="none" w:sz="0" w:space="0" w:color="auto"/>
        <w:right w:val="none" w:sz="0" w:space="0" w:color="auto"/>
      </w:divBdr>
    </w:div>
    <w:div w:id="295725854">
      <w:bodyDiv w:val="1"/>
      <w:marLeft w:val="0"/>
      <w:marRight w:val="0"/>
      <w:marTop w:val="0"/>
      <w:marBottom w:val="0"/>
      <w:divBdr>
        <w:top w:val="none" w:sz="0" w:space="0" w:color="auto"/>
        <w:left w:val="none" w:sz="0" w:space="0" w:color="auto"/>
        <w:bottom w:val="none" w:sz="0" w:space="0" w:color="auto"/>
        <w:right w:val="none" w:sz="0" w:space="0" w:color="auto"/>
      </w:divBdr>
    </w:div>
    <w:div w:id="523245888">
      <w:bodyDiv w:val="1"/>
      <w:marLeft w:val="0"/>
      <w:marRight w:val="0"/>
      <w:marTop w:val="0"/>
      <w:marBottom w:val="0"/>
      <w:divBdr>
        <w:top w:val="none" w:sz="0" w:space="0" w:color="auto"/>
        <w:left w:val="none" w:sz="0" w:space="0" w:color="auto"/>
        <w:bottom w:val="none" w:sz="0" w:space="0" w:color="auto"/>
        <w:right w:val="none" w:sz="0" w:space="0" w:color="auto"/>
      </w:divBdr>
    </w:div>
    <w:div w:id="620261832">
      <w:bodyDiv w:val="1"/>
      <w:marLeft w:val="0"/>
      <w:marRight w:val="0"/>
      <w:marTop w:val="0"/>
      <w:marBottom w:val="0"/>
      <w:divBdr>
        <w:top w:val="none" w:sz="0" w:space="0" w:color="auto"/>
        <w:left w:val="none" w:sz="0" w:space="0" w:color="auto"/>
        <w:bottom w:val="none" w:sz="0" w:space="0" w:color="auto"/>
        <w:right w:val="none" w:sz="0" w:space="0" w:color="auto"/>
      </w:divBdr>
    </w:div>
    <w:div w:id="671493418">
      <w:bodyDiv w:val="1"/>
      <w:marLeft w:val="0"/>
      <w:marRight w:val="0"/>
      <w:marTop w:val="0"/>
      <w:marBottom w:val="0"/>
      <w:divBdr>
        <w:top w:val="none" w:sz="0" w:space="0" w:color="auto"/>
        <w:left w:val="none" w:sz="0" w:space="0" w:color="auto"/>
        <w:bottom w:val="none" w:sz="0" w:space="0" w:color="auto"/>
        <w:right w:val="none" w:sz="0" w:space="0" w:color="auto"/>
      </w:divBdr>
    </w:div>
    <w:div w:id="680281944">
      <w:bodyDiv w:val="1"/>
      <w:marLeft w:val="0"/>
      <w:marRight w:val="0"/>
      <w:marTop w:val="0"/>
      <w:marBottom w:val="0"/>
      <w:divBdr>
        <w:top w:val="none" w:sz="0" w:space="0" w:color="auto"/>
        <w:left w:val="none" w:sz="0" w:space="0" w:color="auto"/>
        <w:bottom w:val="none" w:sz="0" w:space="0" w:color="auto"/>
        <w:right w:val="none" w:sz="0" w:space="0" w:color="auto"/>
      </w:divBdr>
    </w:div>
    <w:div w:id="753817772">
      <w:bodyDiv w:val="1"/>
      <w:marLeft w:val="0"/>
      <w:marRight w:val="0"/>
      <w:marTop w:val="0"/>
      <w:marBottom w:val="0"/>
      <w:divBdr>
        <w:top w:val="none" w:sz="0" w:space="0" w:color="auto"/>
        <w:left w:val="none" w:sz="0" w:space="0" w:color="auto"/>
        <w:bottom w:val="none" w:sz="0" w:space="0" w:color="auto"/>
        <w:right w:val="none" w:sz="0" w:space="0" w:color="auto"/>
      </w:divBdr>
    </w:div>
    <w:div w:id="821115250">
      <w:bodyDiv w:val="1"/>
      <w:marLeft w:val="0"/>
      <w:marRight w:val="0"/>
      <w:marTop w:val="0"/>
      <w:marBottom w:val="0"/>
      <w:divBdr>
        <w:top w:val="none" w:sz="0" w:space="0" w:color="auto"/>
        <w:left w:val="none" w:sz="0" w:space="0" w:color="auto"/>
        <w:bottom w:val="none" w:sz="0" w:space="0" w:color="auto"/>
        <w:right w:val="none" w:sz="0" w:space="0" w:color="auto"/>
      </w:divBdr>
    </w:div>
    <w:div w:id="845826486">
      <w:bodyDiv w:val="1"/>
      <w:marLeft w:val="0"/>
      <w:marRight w:val="0"/>
      <w:marTop w:val="0"/>
      <w:marBottom w:val="0"/>
      <w:divBdr>
        <w:top w:val="none" w:sz="0" w:space="0" w:color="auto"/>
        <w:left w:val="none" w:sz="0" w:space="0" w:color="auto"/>
        <w:bottom w:val="none" w:sz="0" w:space="0" w:color="auto"/>
        <w:right w:val="none" w:sz="0" w:space="0" w:color="auto"/>
      </w:divBdr>
    </w:div>
    <w:div w:id="846359826">
      <w:bodyDiv w:val="1"/>
      <w:marLeft w:val="0"/>
      <w:marRight w:val="0"/>
      <w:marTop w:val="0"/>
      <w:marBottom w:val="0"/>
      <w:divBdr>
        <w:top w:val="none" w:sz="0" w:space="0" w:color="auto"/>
        <w:left w:val="none" w:sz="0" w:space="0" w:color="auto"/>
        <w:bottom w:val="none" w:sz="0" w:space="0" w:color="auto"/>
        <w:right w:val="none" w:sz="0" w:space="0" w:color="auto"/>
      </w:divBdr>
    </w:div>
    <w:div w:id="881670011">
      <w:bodyDiv w:val="1"/>
      <w:marLeft w:val="0"/>
      <w:marRight w:val="0"/>
      <w:marTop w:val="0"/>
      <w:marBottom w:val="0"/>
      <w:divBdr>
        <w:top w:val="none" w:sz="0" w:space="0" w:color="auto"/>
        <w:left w:val="none" w:sz="0" w:space="0" w:color="auto"/>
        <w:bottom w:val="none" w:sz="0" w:space="0" w:color="auto"/>
        <w:right w:val="none" w:sz="0" w:space="0" w:color="auto"/>
      </w:divBdr>
    </w:div>
    <w:div w:id="892154349">
      <w:bodyDiv w:val="1"/>
      <w:marLeft w:val="0"/>
      <w:marRight w:val="0"/>
      <w:marTop w:val="0"/>
      <w:marBottom w:val="0"/>
      <w:divBdr>
        <w:top w:val="none" w:sz="0" w:space="0" w:color="auto"/>
        <w:left w:val="none" w:sz="0" w:space="0" w:color="auto"/>
        <w:bottom w:val="none" w:sz="0" w:space="0" w:color="auto"/>
        <w:right w:val="none" w:sz="0" w:space="0" w:color="auto"/>
      </w:divBdr>
    </w:div>
    <w:div w:id="911817418">
      <w:bodyDiv w:val="1"/>
      <w:marLeft w:val="0"/>
      <w:marRight w:val="0"/>
      <w:marTop w:val="0"/>
      <w:marBottom w:val="0"/>
      <w:divBdr>
        <w:top w:val="none" w:sz="0" w:space="0" w:color="auto"/>
        <w:left w:val="none" w:sz="0" w:space="0" w:color="auto"/>
        <w:bottom w:val="none" w:sz="0" w:space="0" w:color="auto"/>
        <w:right w:val="none" w:sz="0" w:space="0" w:color="auto"/>
      </w:divBdr>
    </w:div>
    <w:div w:id="920257044">
      <w:bodyDiv w:val="1"/>
      <w:marLeft w:val="0"/>
      <w:marRight w:val="0"/>
      <w:marTop w:val="0"/>
      <w:marBottom w:val="0"/>
      <w:divBdr>
        <w:top w:val="none" w:sz="0" w:space="0" w:color="auto"/>
        <w:left w:val="none" w:sz="0" w:space="0" w:color="auto"/>
        <w:bottom w:val="none" w:sz="0" w:space="0" w:color="auto"/>
        <w:right w:val="none" w:sz="0" w:space="0" w:color="auto"/>
      </w:divBdr>
    </w:div>
    <w:div w:id="933132278">
      <w:bodyDiv w:val="1"/>
      <w:marLeft w:val="0"/>
      <w:marRight w:val="0"/>
      <w:marTop w:val="0"/>
      <w:marBottom w:val="0"/>
      <w:divBdr>
        <w:top w:val="none" w:sz="0" w:space="0" w:color="auto"/>
        <w:left w:val="none" w:sz="0" w:space="0" w:color="auto"/>
        <w:bottom w:val="none" w:sz="0" w:space="0" w:color="auto"/>
        <w:right w:val="none" w:sz="0" w:space="0" w:color="auto"/>
      </w:divBdr>
    </w:div>
    <w:div w:id="1011877914">
      <w:bodyDiv w:val="1"/>
      <w:marLeft w:val="0"/>
      <w:marRight w:val="0"/>
      <w:marTop w:val="0"/>
      <w:marBottom w:val="0"/>
      <w:divBdr>
        <w:top w:val="none" w:sz="0" w:space="0" w:color="auto"/>
        <w:left w:val="none" w:sz="0" w:space="0" w:color="auto"/>
        <w:bottom w:val="none" w:sz="0" w:space="0" w:color="auto"/>
        <w:right w:val="none" w:sz="0" w:space="0" w:color="auto"/>
      </w:divBdr>
    </w:div>
    <w:div w:id="1121651959">
      <w:bodyDiv w:val="1"/>
      <w:marLeft w:val="0"/>
      <w:marRight w:val="0"/>
      <w:marTop w:val="0"/>
      <w:marBottom w:val="0"/>
      <w:divBdr>
        <w:top w:val="none" w:sz="0" w:space="0" w:color="auto"/>
        <w:left w:val="none" w:sz="0" w:space="0" w:color="auto"/>
        <w:bottom w:val="none" w:sz="0" w:space="0" w:color="auto"/>
        <w:right w:val="none" w:sz="0" w:space="0" w:color="auto"/>
      </w:divBdr>
    </w:div>
    <w:div w:id="1221400342">
      <w:bodyDiv w:val="1"/>
      <w:marLeft w:val="0"/>
      <w:marRight w:val="0"/>
      <w:marTop w:val="0"/>
      <w:marBottom w:val="0"/>
      <w:divBdr>
        <w:top w:val="none" w:sz="0" w:space="0" w:color="auto"/>
        <w:left w:val="none" w:sz="0" w:space="0" w:color="auto"/>
        <w:bottom w:val="none" w:sz="0" w:space="0" w:color="auto"/>
        <w:right w:val="none" w:sz="0" w:space="0" w:color="auto"/>
      </w:divBdr>
    </w:div>
    <w:div w:id="1256673829">
      <w:bodyDiv w:val="1"/>
      <w:marLeft w:val="0"/>
      <w:marRight w:val="0"/>
      <w:marTop w:val="0"/>
      <w:marBottom w:val="0"/>
      <w:divBdr>
        <w:top w:val="none" w:sz="0" w:space="0" w:color="auto"/>
        <w:left w:val="none" w:sz="0" w:space="0" w:color="auto"/>
        <w:bottom w:val="none" w:sz="0" w:space="0" w:color="auto"/>
        <w:right w:val="none" w:sz="0" w:space="0" w:color="auto"/>
      </w:divBdr>
    </w:div>
    <w:div w:id="1308973190">
      <w:bodyDiv w:val="1"/>
      <w:marLeft w:val="0"/>
      <w:marRight w:val="0"/>
      <w:marTop w:val="0"/>
      <w:marBottom w:val="0"/>
      <w:divBdr>
        <w:top w:val="none" w:sz="0" w:space="0" w:color="auto"/>
        <w:left w:val="none" w:sz="0" w:space="0" w:color="auto"/>
        <w:bottom w:val="none" w:sz="0" w:space="0" w:color="auto"/>
        <w:right w:val="none" w:sz="0" w:space="0" w:color="auto"/>
      </w:divBdr>
    </w:div>
    <w:div w:id="1310209521">
      <w:bodyDiv w:val="1"/>
      <w:marLeft w:val="0"/>
      <w:marRight w:val="0"/>
      <w:marTop w:val="0"/>
      <w:marBottom w:val="0"/>
      <w:divBdr>
        <w:top w:val="none" w:sz="0" w:space="0" w:color="auto"/>
        <w:left w:val="none" w:sz="0" w:space="0" w:color="auto"/>
        <w:bottom w:val="none" w:sz="0" w:space="0" w:color="auto"/>
        <w:right w:val="none" w:sz="0" w:space="0" w:color="auto"/>
      </w:divBdr>
    </w:div>
    <w:div w:id="1436901881">
      <w:bodyDiv w:val="1"/>
      <w:marLeft w:val="0"/>
      <w:marRight w:val="0"/>
      <w:marTop w:val="0"/>
      <w:marBottom w:val="0"/>
      <w:divBdr>
        <w:top w:val="none" w:sz="0" w:space="0" w:color="auto"/>
        <w:left w:val="none" w:sz="0" w:space="0" w:color="auto"/>
        <w:bottom w:val="none" w:sz="0" w:space="0" w:color="auto"/>
        <w:right w:val="none" w:sz="0" w:space="0" w:color="auto"/>
      </w:divBdr>
    </w:div>
    <w:div w:id="1463812500">
      <w:bodyDiv w:val="1"/>
      <w:marLeft w:val="0"/>
      <w:marRight w:val="0"/>
      <w:marTop w:val="0"/>
      <w:marBottom w:val="0"/>
      <w:divBdr>
        <w:top w:val="none" w:sz="0" w:space="0" w:color="auto"/>
        <w:left w:val="none" w:sz="0" w:space="0" w:color="auto"/>
        <w:bottom w:val="none" w:sz="0" w:space="0" w:color="auto"/>
        <w:right w:val="none" w:sz="0" w:space="0" w:color="auto"/>
      </w:divBdr>
    </w:div>
    <w:div w:id="1493446831">
      <w:bodyDiv w:val="1"/>
      <w:marLeft w:val="0"/>
      <w:marRight w:val="0"/>
      <w:marTop w:val="0"/>
      <w:marBottom w:val="0"/>
      <w:divBdr>
        <w:top w:val="none" w:sz="0" w:space="0" w:color="auto"/>
        <w:left w:val="none" w:sz="0" w:space="0" w:color="auto"/>
        <w:bottom w:val="none" w:sz="0" w:space="0" w:color="auto"/>
        <w:right w:val="none" w:sz="0" w:space="0" w:color="auto"/>
      </w:divBdr>
    </w:div>
    <w:div w:id="1723748809">
      <w:bodyDiv w:val="1"/>
      <w:marLeft w:val="0"/>
      <w:marRight w:val="0"/>
      <w:marTop w:val="0"/>
      <w:marBottom w:val="0"/>
      <w:divBdr>
        <w:top w:val="none" w:sz="0" w:space="0" w:color="auto"/>
        <w:left w:val="none" w:sz="0" w:space="0" w:color="auto"/>
        <w:bottom w:val="none" w:sz="0" w:space="0" w:color="auto"/>
        <w:right w:val="none" w:sz="0" w:space="0" w:color="auto"/>
      </w:divBdr>
    </w:div>
    <w:div w:id="1867137600">
      <w:bodyDiv w:val="1"/>
      <w:marLeft w:val="0"/>
      <w:marRight w:val="0"/>
      <w:marTop w:val="0"/>
      <w:marBottom w:val="0"/>
      <w:divBdr>
        <w:top w:val="none" w:sz="0" w:space="0" w:color="auto"/>
        <w:left w:val="none" w:sz="0" w:space="0" w:color="auto"/>
        <w:bottom w:val="none" w:sz="0" w:space="0" w:color="auto"/>
        <w:right w:val="none" w:sz="0" w:space="0" w:color="auto"/>
      </w:divBdr>
    </w:div>
    <w:div w:id="1896046915">
      <w:bodyDiv w:val="1"/>
      <w:marLeft w:val="0"/>
      <w:marRight w:val="0"/>
      <w:marTop w:val="0"/>
      <w:marBottom w:val="0"/>
      <w:divBdr>
        <w:top w:val="none" w:sz="0" w:space="0" w:color="auto"/>
        <w:left w:val="none" w:sz="0" w:space="0" w:color="auto"/>
        <w:bottom w:val="none" w:sz="0" w:space="0" w:color="auto"/>
        <w:right w:val="none" w:sz="0" w:space="0" w:color="auto"/>
      </w:divBdr>
    </w:div>
    <w:div w:id="2051958243">
      <w:bodyDiv w:val="1"/>
      <w:marLeft w:val="0"/>
      <w:marRight w:val="0"/>
      <w:marTop w:val="0"/>
      <w:marBottom w:val="0"/>
      <w:divBdr>
        <w:top w:val="none" w:sz="0" w:space="0" w:color="auto"/>
        <w:left w:val="none" w:sz="0" w:space="0" w:color="auto"/>
        <w:bottom w:val="none" w:sz="0" w:space="0" w:color="auto"/>
        <w:right w:val="none" w:sz="0" w:space="0" w:color="auto"/>
      </w:divBdr>
    </w:div>
    <w:div w:id="2072194816">
      <w:bodyDiv w:val="1"/>
      <w:marLeft w:val="0"/>
      <w:marRight w:val="0"/>
      <w:marTop w:val="0"/>
      <w:marBottom w:val="0"/>
      <w:divBdr>
        <w:top w:val="none" w:sz="0" w:space="0" w:color="auto"/>
        <w:left w:val="none" w:sz="0" w:space="0" w:color="auto"/>
        <w:bottom w:val="none" w:sz="0" w:space="0" w:color="auto"/>
        <w:right w:val="none" w:sz="0" w:space="0" w:color="auto"/>
      </w:divBdr>
    </w:div>
    <w:div w:id="2108578170">
      <w:bodyDiv w:val="1"/>
      <w:marLeft w:val="0"/>
      <w:marRight w:val="0"/>
      <w:marTop w:val="0"/>
      <w:marBottom w:val="0"/>
      <w:divBdr>
        <w:top w:val="none" w:sz="0" w:space="0" w:color="auto"/>
        <w:left w:val="none" w:sz="0" w:space="0" w:color="auto"/>
        <w:bottom w:val="none" w:sz="0" w:space="0" w:color="auto"/>
        <w:right w:val="none" w:sz="0" w:space="0" w:color="auto"/>
      </w:divBdr>
    </w:div>
    <w:div w:id="2132436075">
      <w:bodyDiv w:val="1"/>
      <w:marLeft w:val="0"/>
      <w:marRight w:val="0"/>
      <w:marTop w:val="0"/>
      <w:marBottom w:val="0"/>
      <w:divBdr>
        <w:top w:val="none" w:sz="0" w:space="0" w:color="auto"/>
        <w:left w:val="none" w:sz="0" w:space="0" w:color="auto"/>
        <w:bottom w:val="none" w:sz="0" w:space="0" w:color="auto"/>
        <w:right w:val="none" w:sz="0" w:space="0" w:color="auto"/>
      </w:divBdr>
    </w:div>
    <w:div w:id="21448800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roslav.orsula@kosice.sk"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okte.sk/sk/kratkodoby-trh/zverejnenie-udajov/celkove-vysledky-d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kte.sk/sk/kratkodoby-trh/zverejnenie-udajov/celkove-vysledky-d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7b92761a-bd41-452d-9f89-a7e446d681c6" xsi:nil="true"/>
    <lcf76f155ced4ddcb4097134ff3c332f xmlns="c58faaa4-c664-42fb-9b04-e9c7348b8ef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BA2C2EA82A03041871D0EB8DEE3DCD8" ma:contentTypeVersion="13" ma:contentTypeDescription="Umožňuje vytvoriť nový dokument." ma:contentTypeScope="" ma:versionID="29b41fd4a66f156e48f37c21c9bddb0e">
  <xsd:schema xmlns:xsd="http://www.w3.org/2001/XMLSchema" xmlns:xs="http://www.w3.org/2001/XMLSchema" xmlns:p="http://schemas.microsoft.com/office/2006/metadata/properties" xmlns:ns2="c58faaa4-c664-42fb-9b04-e9c7348b8ef9" xmlns:ns3="7b92761a-bd41-452d-9f89-a7e446d681c6" targetNamespace="http://schemas.microsoft.com/office/2006/metadata/properties" ma:root="true" ma:fieldsID="e3d76d27e09d82bdeb0fc7590d9c081e" ns2:_="" ns3:_="">
    <xsd:import namespace="c58faaa4-c664-42fb-9b04-e9c7348b8ef9"/>
    <xsd:import namespace="7b92761a-bd41-452d-9f89-a7e446d681c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8faaa4-c664-42fb-9b04-e9c7348b8e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Značky obrázka" ma:readOnly="false" ma:fieldId="{5cf76f15-5ced-4ddc-b409-7134ff3c332f}" ma:taxonomyMulti="true" ma:sspId="5ed86232-ae87-4f5b-b4be-63d4912592e0"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b92761a-bd41-452d-9f89-a7e446d681c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6533fa8e-bbd2-4f9e-9b08-f3d04cfc50e1}" ma:internalName="TaxCatchAll" ma:showField="CatchAllData" ma:web="7b92761a-bd41-452d-9f89-a7e446d681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12C702-DED8-4D6C-B8D2-7CFF7EE82333}">
  <ds:schemaRefs>
    <ds:schemaRef ds:uri="http://schemas.microsoft.com/sharepoint/v3/contenttype/forms"/>
  </ds:schemaRefs>
</ds:datastoreItem>
</file>

<file path=customXml/itemProps2.xml><?xml version="1.0" encoding="utf-8"?>
<ds:datastoreItem xmlns:ds="http://schemas.openxmlformats.org/officeDocument/2006/customXml" ds:itemID="{880BB617-8624-4AED-8A42-3038FEF9B8D2}">
  <ds:schemaRefs>
    <ds:schemaRef ds:uri="http://schemas.openxmlformats.org/officeDocument/2006/bibliography"/>
  </ds:schemaRefs>
</ds:datastoreItem>
</file>

<file path=customXml/itemProps3.xml><?xml version="1.0" encoding="utf-8"?>
<ds:datastoreItem xmlns:ds="http://schemas.openxmlformats.org/officeDocument/2006/customXml" ds:itemID="{1C758C8E-7FEC-4CAC-97B7-28AA2F2B01B9}">
  <ds:schemaRefs>
    <ds:schemaRef ds:uri="http://purl.org/dc/dcmitype/"/>
    <ds:schemaRef ds:uri="http://schemas.microsoft.com/office/2006/documentManagement/types"/>
    <ds:schemaRef ds:uri="http://schemas.microsoft.com/office/infopath/2007/PartnerControls"/>
    <ds:schemaRef ds:uri="http://purl.org/dc/terms/"/>
    <ds:schemaRef ds:uri="http://purl.org/dc/elements/1.1/"/>
    <ds:schemaRef ds:uri="c58faaa4-c664-42fb-9b04-e9c7348b8ef9"/>
    <ds:schemaRef ds:uri="http://www.w3.org/XML/1998/namespace"/>
    <ds:schemaRef ds:uri="http://schemas.openxmlformats.org/package/2006/metadata/core-properties"/>
    <ds:schemaRef ds:uri="7b92761a-bd41-452d-9f89-a7e446d681c6"/>
    <ds:schemaRef ds:uri="http://schemas.microsoft.com/office/2006/metadata/properties"/>
  </ds:schemaRefs>
</ds:datastoreItem>
</file>

<file path=customXml/itemProps4.xml><?xml version="1.0" encoding="utf-8"?>
<ds:datastoreItem xmlns:ds="http://schemas.openxmlformats.org/officeDocument/2006/customXml" ds:itemID="{583CBAD0-4179-45FE-B381-A8447C8B00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8faaa4-c664-42fb-9b04-e9c7348b8ef9"/>
    <ds:schemaRef ds:uri="7b92761a-bd41-452d-9f89-a7e446d681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25</Pages>
  <Words>8798</Words>
  <Characters>50155</Characters>
  <Application>Microsoft Office Word</Application>
  <DocSecurity>0</DocSecurity>
  <Lines>417</Lines>
  <Paragraphs>117</Paragraphs>
  <ScaleCrop>false</ScaleCrop>
  <Company/>
  <LinksUpToDate>false</LinksUpToDate>
  <CharactersWithSpaces>58836</CharactersWithSpaces>
  <SharedDoc>false</SharedDoc>
  <HLinks>
    <vt:vector size="18" baseType="variant">
      <vt:variant>
        <vt:i4>1966206</vt:i4>
      </vt:variant>
      <vt:variant>
        <vt:i4>72</vt:i4>
      </vt:variant>
      <vt:variant>
        <vt:i4>0</vt:i4>
      </vt:variant>
      <vt:variant>
        <vt:i4>5</vt:i4>
      </vt:variant>
      <vt:variant>
        <vt:lpwstr>mailto:jaroslav.orsula@kosice.sk</vt:lpwstr>
      </vt:variant>
      <vt:variant>
        <vt:lpwstr/>
      </vt:variant>
      <vt:variant>
        <vt:i4>393299</vt:i4>
      </vt:variant>
      <vt:variant>
        <vt:i4>51</vt:i4>
      </vt:variant>
      <vt:variant>
        <vt:i4>0</vt:i4>
      </vt:variant>
      <vt:variant>
        <vt:i4>5</vt:i4>
      </vt:variant>
      <vt:variant>
        <vt:lpwstr>https://www.okte.sk/sk/kratkodoby-trh/zverejnenie-udajov/celkove-vysledky-dt</vt:lpwstr>
      </vt:variant>
      <vt:variant>
        <vt:lpwstr/>
      </vt:variant>
      <vt:variant>
        <vt:i4>393299</vt:i4>
      </vt:variant>
      <vt:variant>
        <vt:i4>48</vt:i4>
      </vt:variant>
      <vt:variant>
        <vt:i4>0</vt:i4>
      </vt:variant>
      <vt:variant>
        <vt:i4>5</vt:i4>
      </vt:variant>
      <vt:variant>
        <vt:lpwstr>https://www.okte.sk/sk/kratkodoby-trh/zverejnenie-udajov/celkove-vysledky-dt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Uricek</dc:creator>
  <cp:keywords/>
  <cp:lastModifiedBy>Tomas Uricek</cp:lastModifiedBy>
  <cp:revision>6</cp:revision>
  <dcterms:created xsi:type="dcterms:W3CDTF">2025-12-18T12:56:00Z</dcterms:created>
  <dcterms:modified xsi:type="dcterms:W3CDTF">2025-12-18T14:21:00Z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0x010100BBA2C2EA82A03041871D0EB8DEE3DCD8</vt:lpwstr>
  </property>
  <property fmtid="{D5CDD505-2E9C-101B-9397-08002B2CF9AE}" pid="3" name="MediaServiceImageTags">
    <vt:lpwstr/>
  </property>
</Properties>
</file>